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4A528" w14:textId="6197A60A" w:rsidR="00075CFC" w:rsidRDefault="00B60C60">
      <w:bookmarkStart w:id="0" w:name="OLE_LINK2"/>
      <w:del w:id="1" w:author="du zidong" w:date="2020-09-03T20:17:00Z">
        <w:r w:rsidDel="00146299">
          <w:rPr>
            <w:rFonts w:hint="eastAsia"/>
          </w:rPr>
          <w:delText xml:space="preserve">Characterization Capacity of Agents and </w:delText>
        </w:r>
        <w:bookmarkStart w:id="2" w:name="OLE_LINK1"/>
        <w:r w:rsidDel="00146299">
          <w:rPr>
            <w:rFonts w:hint="eastAsia"/>
          </w:rPr>
          <w:delText>Compositionality from Naturally Emergent Communication</w:delText>
        </w:r>
      </w:del>
      <w:bookmarkEnd w:id="2"/>
      <w:ins w:id="3" w:author="du zidong" w:date="2020-09-03T20:17:00Z">
        <w:r w:rsidR="00146299">
          <w:rPr>
            <w:rFonts w:hint="eastAsia"/>
          </w:rPr>
          <w:t>Expl</w:t>
        </w:r>
        <w:r w:rsidR="00146299">
          <w:t xml:space="preserve">oring characterization capacity of agents for </w:t>
        </w:r>
      </w:ins>
      <w:ins w:id="4" w:author="du zidong" w:date="2020-09-03T20:18:00Z">
        <w:r w:rsidR="00146299">
          <w:t>compos</w:t>
        </w:r>
      </w:ins>
      <w:ins w:id="5" w:author="du zidong" w:date="2020-09-03T20:21:00Z">
        <w:r w:rsidR="008E4A65">
          <w:t>a</w:t>
        </w:r>
      </w:ins>
      <w:ins w:id="6" w:author="du zidong" w:date="2020-09-03T20:18:00Z">
        <w:r w:rsidR="00146299">
          <w:t>ble symbolic language</w:t>
        </w:r>
      </w:ins>
    </w:p>
    <w:bookmarkEnd w:id="0"/>
    <w:p w14:paraId="0870B884" w14:textId="77777777" w:rsidR="00075CFC" w:rsidRDefault="00B60C60">
      <w:r>
        <w:rPr>
          <w:rFonts w:hint="eastAsia"/>
          <w:b/>
          <w:bCs/>
        </w:rPr>
        <w:t>Abstract</w:t>
      </w:r>
    </w:p>
    <w:p w14:paraId="67635048" w14:textId="11C9A5D4" w:rsidR="00075CFC" w:rsidRDefault="00B60C60">
      <w:r>
        <w:t>Recent advance</w:t>
      </w:r>
      <w:ins w:id="7" w:author="du zidong" w:date="2020-09-03T16:03:00Z">
        <w:r w:rsidR="00716D62">
          <w:t>s</w:t>
        </w:r>
      </w:ins>
      <w:r>
        <w:t xml:space="preserve"> on symbolic language in neural network based multi-agent systems have shown great progress in compositionality, which is taken as </w:t>
      </w:r>
      <w:ins w:id="8" w:author="du zidong" w:date="2020-09-03T16:05:00Z">
        <w:r w:rsidR="00716D62">
          <w:t>one of the main</w:t>
        </w:r>
      </w:ins>
      <w:ins w:id="9" w:author="du zidong" w:date="2020-09-03T16:03:00Z">
        <w:r w:rsidR="00716D62">
          <w:t xml:space="preserve"> </w:t>
        </w:r>
      </w:ins>
      <w:del w:id="10" w:author="du zidong" w:date="2020-09-03T16:03:00Z">
        <w:r w:rsidDel="00716D62">
          <w:delText>a distinguished</w:delText>
        </w:r>
      </w:del>
      <w:r>
        <w:t xml:space="preserve"> feature </w:t>
      </w:r>
      <w:ins w:id="11" w:author="du zidong" w:date="2020-09-03T16:03:00Z">
        <w:r w:rsidR="00716D62">
          <w:t xml:space="preserve">distinguishing </w:t>
        </w:r>
      </w:ins>
      <w:del w:id="12" w:author="du zidong" w:date="2020-09-03T16:03:00Z">
        <w:r w:rsidDel="00716D62">
          <w:delText>of</w:delText>
        </w:r>
      </w:del>
      <w:r>
        <w:t xml:space="preserve"> human language</w:t>
      </w:r>
      <w:r>
        <w:t xml:space="preserve"> </w:t>
      </w:r>
      <w:del w:id="13" w:author="du zidong" w:date="2020-09-03T16:01:00Z">
        <w:r w:rsidDel="00ED46C9">
          <w:delText xml:space="preserve">different </w:delText>
        </w:r>
      </w:del>
      <w:r>
        <w:t xml:space="preserve">from animal language. However, these efforts only explored </w:t>
      </w:r>
      <w:r>
        <w:t xml:space="preserve">environmental pressures, without realizing the importance of </w:t>
      </w:r>
      <w:ins w:id="14" w:author="du zidong" w:date="2020-09-03T20:21:00Z">
        <w:r w:rsidR="008E4A65">
          <w:t xml:space="preserve">the </w:t>
        </w:r>
      </w:ins>
      <w:r>
        <w:rPr>
          <w:rFonts w:hint="eastAsia"/>
        </w:rPr>
        <w:t>characterization capacity of agents</w:t>
      </w:r>
      <w:r>
        <w:t xml:space="preserve">. </w:t>
      </w:r>
    </w:p>
    <w:p w14:paraId="680BBA10" w14:textId="77777777" w:rsidR="00075CFC" w:rsidRDefault="00B60C60">
      <w:r>
        <w:t xml:space="preserve">In this work, we explore the relationship between the </w:t>
      </w:r>
      <w:r>
        <w:rPr>
          <w:rFonts w:hint="eastAsia"/>
        </w:rPr>
        <w:t>characterization capacity of agents</w:t>
      </w:r>
      <w:r>
        <w:t xml:space="preserve"> and the compositionality of symbolic languages.</w:t>
      </w:r>
      <w:r>
        <w:rPr>
          <w:rFonts w:hint="eastAsia"/>
        </w:rPr>
        <w:t xml:space="preserve"> </w:t>
      </w:r>
      <w:r>
        <w:t>By both proving wit</w:t>
      </w:r>
      <w:r>
        <w:t xml:space="preserve">h </w:t>
      </w:r>
      <w:r>
        <w:rPr>
          <w:rFonts w:hint="eastAsia"/>
        </w:rPr>
        <w:t>mutual information theory</w:t>
      </w:r>
      <w:r>
        <w:t xml:space="preserve"> and verifying with extensive experiments, we made the </w:t>
      </w:r>
      <w:r>
        <w:rPr>
          <w:rFonts w:hint="eastAsia"/>
        </w:rPr>
        <w:t>counter-intuitive</w:t>
      </w:r>
      <w:r>
        <w:t xml:space="preserve"> conclusion that </w:t>
      </w:r>
      <w:r>
        <w:rPr>
          <w:rFonts w:hint="eastAsia"/>
        </w:rPr>
        <w:t>symbolic languages with higher compositionality require lower characterization capacity</w:t>
      </w:r>
      <w:r>
        <w:t xml:space="preserve"> of agents</w:t>
      </w:r>
      <w:r>
        <w:rPr>
          <w:rFonts w:hint="eastAsia"/>
        </w:rPr>
        <w:t xml:space="preserve"> and are easier-to-teach</w:t>
      </w:r>
      <w:r>
        <w:rPr>
          <w:rFonts w:hint="eastAsia"/>
        </w:rPr>
        <w:t>.</w:t>
      </w:r>
    </w:p>
    <w:p w14:paraId="24EDE4D6" w14:textId="77777777" w:rsidR="00075CFC" w:rsidRDefault="00075CFC"/>
    <w:p w14:paraId="5570A43B" w14:textId="77777777" w:rsidR="00075CFC" w:rsidRDefault="00B60C60">
      <w:pPr>
        <w:rPr>
          <w:b/>
          <w:bCs/>
        </w:rPr>
      </w:pPr>
      <w:r>
        <w:rPr>
          <w:rFonts w:hint="eastAsia"/>
          <w:b/>
          <w:bCs/>
        </w:rPr>
        <w:t>Introduction</w:t>
      </w:r>
    </w:p>
    <w:p w14:paraId="5D595801" w14:textId="77777777" w:rsidR="00075CFC" w:rsidRDefault="00B60C60">
      <w:pPr>
        <w:ind w:firstLine="420"/>
      </w:pPr>
      <w:r>
        <w:t>The</w:t>
      </w:r>
      <w:r>
        <w:t xml:space="preserve"> emergence and evolution of human language </w:t>
      </w:r>
      <w:r>
        <w:t>ha</w:t>
      </w:r>
      <w:r>
        <w:t>s</w:t>
      </w:r>
      <w:r>
        <w:t xml:space="preserve"> </w:t>
      </w:r>
      <w:r>
        <w:t>always been an important and controversial issue.</w:t>
      </w:r>
      <w:r>
        <w:rPr>
          <w:rFonts w:hint="eastAsia"/>
        </w:rPr>
        <w:t xml:space="preserve"> </w:t>
      </w:r>
      <w:r>
        <w:t>The problem covers many fields, including artificial intelligence in computer science.</w:t>
      </w:r>
      <w:r>
        <w:rPr>
          <w:rFonts w:hint="eastAsia"/>
        </w:rPr>
        <w:t xml:space="preserve"> </w:t>
      </w:r>
      <w:r>
        <w:t>Computer scientists induce</w:t>
      </w:r>
      <w:r>
        <w:rPr>
          <w:rFonts w:hint="eastAsia"/>
        </w:rPr>
        <w:t xml:space="preserve"> the</w:t>
      </w:r>
      <w:r>
        <w:t xml:space="preserve"> </w:t>
      </w:r>
      <w:r>
        <w:rPr>
          <w:rFonts w:hint="eastAsia"/>
        </w:rPr>
        <w:t>emergence</w:t>
      </w:r>
      <w:r>
        <w:t xml:space="preserve"> and evolution</w:t>
      </w:r>
      <w:r>
        <w:rPr>
          <w:rFonts w:hint="eastAsia"/>
        </w:rPr>
        <w:t xml:space="preserve"> of languages</w:t>
      </w:r>
      <w:r>
        <w:t xml:space="preserve"> in m</w:t>
      </w:r>
      <w:r>
        <w:t>ulti-agent systems by setting up pure communication scenarios, such as referential games and communication-</w:t>
      </w:r>
      <w:r>
        <w:rPr>
          <w:rFonts w:hint="eastAsia"/>
        </w:rPr>
        <w:t>a</w:t>
      </w:r>
      <w:r>
        <w:t>ction policies.</w:t>
      </w:r>
    </w:p>
    <w:p w14:paraId="4791FFC5" w14:textId="77777777" w:rsidR="00075CFC" w:rsidRDefault="00B60C60">
      <w:pPr>
        <w:ind w:firstLine="420"/>
      </w:pPr>
      <w:r>
        <w:t xml:space="preserve">Researchers have confirmed that </w:t>
      </w:r>
      <w:r>
        <w:rPr>
          <w:rFonts w:hint="eastAsia"/>
        </w:rPr>
        <w:t>agents can master a symbolic language to complete appointed tasks. S</w:t>
      </w:r>
      <w:r>
        <w:t>uch symbolic language</w:t>
      </w:r>
      <w:r>
        <w:rPr>
          <w:rFonts w:hint="eastAsia"/>
        </w:rPr>
        <w:t xml:space="preserve"> is a commu</w:t>
      </w:r>
      <w:r>
        <w:rPr>
          <w:rFonts w:hint="eastAsia"/>
        </w:rPr>
        <w:t xml:space="preserve">nication protocol </w:t>
      </w:r>
      <w:r>
        <w:t>using symbols or characters to represent concepts.</w:t>
      </w:r>
      <w:r>
        <w:rPr>
          <w:rFonts w:hint="eastAsia"/>
        </w:rPr>
        <w:t xml:space="preserve"> </w:t>
      </w:r>
      <w:r>
        <w:t xml:space="preserve">Moreover, people not only care about the </w:t>
      </w:r>
      <w:r>
        <w:rPr>
          <w:rFonts w:hint="eastAsia"/>
        </w:rPr>
        <w:t>emergence</w:t>
      </w:r>
      <w:r>
        <w:t xml:space="preserve"> of language, but also try to make the</w:t>
      </w:r>
      <w:r>
        <w:rPr>
          <w:rFonts w:hint="eastAsia"/>
        </w:rPr>
        <w:t xml:space="preserve"> emergent</w:t>
      </w:r>
      <w:r>
        <w:t xml:space="preserve"> language</w:t>
      </w:r>
      <w:r>
        <w:rPr>
          <w:rFonts w:hint="eastAsia"/>
        </w:rPr>
        <w:t xml:space="preserve"> </w:t>
      </w:r>
      <w:r>
        <w:t>similar to human natural language.</w:t>
      </w:r>
    </w:p>
    <w:p w14:paraId="470E0780" w14:textId="77777777" w:rsidR="00075CFC" w:rsidRDefault="00B60C60">
      <w:pPr>
        <w:ind w:firstLine="420"/>
      </w:pPr>
      <w:r>
        <w:rPr>
          <w:rFonts w:hint="eastAsia"/>
        </w:rPr>
        <w:t xml:space="preserve">Compositionality is a widely accepted metric </w:t>
      </w:r>
      <w:r>
        <w:rPr>
          <w:rFonts w:hint="eastAsia"/>
        </w:rPr>
        <w:t>used to measure the hierarchical complexity of language structure, and it is also a key feature to distinguish human language from animal language. S</w:t>
      </w:r>
      <w:r>
        <w:t>yntactic languages with high compositionality, such as human natural language</w:t>
      </w:r>
      <w:r>
        <w:rPr>
          <w:rFonts w:hint="eastAsia"/>
        </w:rPr>
        <w:t>,</w:t>
      </w:r>
      <w:r>
        <w:t xml:space="preserve"> </w:t>
      </w:r>
      <w:r>
        <w:rPr>
          <w:rFonts w:hint="eastAsia"/>
        </w:rPr>
        <w:t>are able to</w:t>
      </w:r>
      <w:r>
        <w:t xml:space="preserve"> express complex </w:t>
      </w:r>
      <w:r>
        <w:t>meanings through the combination of symbols and to</w:t>
      </w:r>
      <w:r>
        <w:rPr>
          <w:rFonts w:hint="eastAsia"/>
        </w:rPr>
        <w:t xml:space="preserve"> produce </w:t>
      </w:r>
      <w:r>
        <w:t>certain syntax.</w:t>
      </w:r>
      <w:r>
        <w:rPr>
          <w:rFonts w:hint="eastAsia"/>
        </w:rPr>
        <w:t xml:space="preserve"> </w:t>
      </w:r>
      <w:r>
        <w:t>In contrast, non-syntactic languages</w:t>
      </w:r>
      <w:r>
        <w:rPr>
          <w:rFonts w:hint="eastAsia"/>
        </w:rPr>
        <w:t xml:space="preserve"> </w:t>
      </w:r>
      <w:r>
        <w:t>with low compositionality</w:t>
      </w:r>
      <w:r>
        <w:rPr>
          <w:rFonts w:hint="eastAsia"/>
        </w:rPr>
        <w:t xml:space="preserve">, </w:t>
      </w:r>
      <w:r>
        <w:t>such as animal languages</w:t>
      </w:r>
      <w:r>
        <w:rPr>
          <w:rFonts w:hint="eastAsia"/>
        </w:rPr>
        <w:t>,</w:t>
      </w:r>
      <w:r>
        <w:t xml:space="preserve"> </w:t>
      </w:r>
      <w:r>
        <w:rPr>
          <w:rFonts w:hint="eastAsia"/>
        </w:rPr>
        <w:t>are almost impossible to</w:t>
      </w:r>
      <w:r>
        <w:t xml:space="preserve"> extract specific concept</w:t>
      </w:r>
      <w:r>
        <w:rPr>
          <w:rFonts w:hint="eastAsia"/>
        </w:rPr>
        <w:t>s</w:t>
      </w:r>
      <w:r>
        <w:t xml:space="preserve"> from </w:t>
      </w:r>
      <w:r>
        <w:rPr>
          <w:rFonts w:hint="eastAsia"/>
        </w:rPr>
        <w:t xml:space="preserve">a </w:t>
      </w:r>
      <w:r>
        <w:t>single symbol</w:t>
      </w:r>
      <w:r>
        <w:rPr>
          <w:rFonts w:hint="eastAsia"/>
        </w:rPr>
        <w:t xml:space="preserve">. </w:t>
      </w:r>
      <w:r>
        <w:t>Researchers have r</w:t>
      </w:r>
      <w:r>
        <w:t>ecognized the importance of compositionality and found that</w:t>
      </w:r>
      <w:r>
        <w:rPr>
          <w:rFonts w:hint="eastAsia"/>
        </w:rPr>
        <w:t xml:space="preserve"> </w:t>
      </w:r>
      <w:r>
        <w:t xml:space="preserve">various environmental pressures </w:t>
      </w:r>
      <w:r>
        <w:rPr>
          <w:rFonts w:hint="eastAsia"/>
        </w:rPr>
        <w:t xml:space="preserve">would </w:t>
      </w:r>
      <w:r>
        <w:t>affect compositionality.</w:t>
      </w:r>
    </w:p>
    <w:p w14:paraId="004298AA" w14:textId="77777777" w:rsidR="00075CFC" w:rsidRDefault="00B60C60">
      <w:pPr>
        <w:ind w:firstLine="420"/>
      </w:pPr>
      <w:r>
        <w:rPr>
          <w:rFonts w:hint="eastAsia"/>
        </w:rPr>
        <w:t xml:space="preserve">Besides environmental pressures, we suggest that the impact of internal factors from agents themselves on compositionality is equally significant. A </w:t>
      </w:r>
      <w:r>
        <w:t>biological</w:t>
      </w:r>
      <w:r>
        <w:rPr>
          <w:rFonts w:hint="eastAsia"/>
        </w:rPr>
        <w:t xml:space="preserve"> hypothesis</w:t>
      </w:r>
      <w:r>
        <w:t xml:space="preserve"> </w:t>
      </w:r>
      <w:r>
        <w:rPr>
          <w:rFonts w:hint="eastAsia"/>
        </w:rPr>
        <w:t xml:space="preserve">show </w:t>
      </w:r>
      <w:r>
        <w:t xml:space="preserve">that </w:t>
      </w:r>
      <w:r>
        <w:rPr>
          <w:rFonts w:hint="eastAsia"/>
        </w:rPr>
        <w:t>the cranial</w:t>
      </w:r>
      <w:r>
        <w:t xml:space="preserve"> capacity</w:t>
      </w:r>
      <w:r>
        <w:rPr>
          <w:rFonts w:hint="eastAsia"/>
        </w:rPr>
        <w:t xml:space="preserve"> of animals</w:t>
      </w:r>
      <w:r>
        <w:t xml:space="preserve"> </w:t>
      </w:r>
      <w:r>
        <w:rPr>
          <w:rFonts w:hint="eastAsia"/>
        </w:rPr>
        <w:t xml:space="preserve">is not big enough </w:t>
      </w:r>
      <w:r>
        <w:t xml:space="preserve">to master languages with </w:t>
      </w:r>
      <w:r>
        <w:t>high compositionality.</w:t>
      </w:r>
      <w:r>
        <w:rPr>
          <w:rFonts w:hint="eastAsia"/>
        </w:rPr>
        <w:t xml:space="preserve"> In neuron network based multi-agent systems, this hypothesis corresponds to a point of view that it</w:t>
      </w:r>
      <w:r>
        <w:t>’</w:t>
      </w:r>
      <w:r>
        <w:rPr>
          <w:rFonts w:hint="eastAsia"/>
        </w:rPr>
        <w:t>s difficult for agents with insufficient characterization capacity (i.e. number of neural nodes) to master languages with high compos</w:t>
      </w:r>
      <w:r>
        <w:rPr>
          <w:rFonts w:hint="eastAsia"/>
        </w:rPr>
        <w:t xml:space="preserve">itionality. However, combine theoretical analysis and environmental results, we hold the complete opposite view -- within the range afforded by the need </w:t>
      </w:r>
      <w:r>
        <w:t>for successful communication</w:t>
      </w:r>
      <w:r>
        <w:rPr>
          <w:rFonts w:hint="eastAsia"/>
        </w:rPr>
        <w:t>, lower characterization capacity facilitates the emergence of symbolic lan</w:t>
      </w:r>
      <w:r>
        <w:rPr>
          <w:rFonts w:hint="eastAsia"/>
        </w:rPr>
        <w:t>guage with higher compositionality.</w:t>
      </w:r>
    </w:p>
    <w:p w14:paraId="15E75919" w14:textId="77777777" w:rsidR="00075CFC" w:rsidRDefault="00B60C60">
      <w:pPr>
        <w:ind w:firstLine="420"/>
      </w:pPr>
      <w:bookmarkStart w:id="15" w:name="OLE_LINK4"/>
      <w:r>
        <w:rPr>
          <w:rFonts w:hint="eastAsia"/>
        </w:rPr>
        <w:t>For theoretical analysis, we use the MSC (</w:t>
      </w:r>
      <w:r>
        <w:rPr>
          <w:rFonts w:hint="eastAsia"/>
        </w:rPr>
        <w:t xml:space="preserve">Markov </w:t>
      </w:r>
      <w:r>
        <w:rPr>
          <w:rFonts w:hint="eastAsia"/>
        </w:rPr>
        <w:t>S</w:t>
      </w:r>
      <w:r>
        <w:rPr>
          <w:rFonts w:hint="eastAsia"/>
        </w:rPr>
        <w:t xml:space="preserve">eries </w:t>
      </w:r>
      <w:r>
        <w:rPr>
          <w:rFonts w:hint="eastAsia"/>
        </w:rPr>
        <w:t>C</w:t>
      </w:r>
      <w:r>
        <w:rPr>
          <w:rFonts w:hint="eastAsia"/>
        </w:rPr>
        <w:t>hannel</w:t>
      </w:r>
      <w:r>
        <w:rPr>
          <w:rFonts w:hint="eastAsia"/>
        </w:rPr>
        <w:t>)</w:t>
      </w:r>
      <w:r>
        <w:rPr>
          <w:rFonts w:hint="eastAsia"/>
        </w:rPr>
        <w:t xml:space="preserve"> to model </w:t>
      </w:r>
      <w:bookmarkEnd w:id="15"/>
      <w:r>
        <w:rPr>
          <w:rFonts w:hint="eastAsia"/>
        </w:rPr>
        <w:t>language transmission process and</w:t>
      </w:r>
      <w:r>
        <w:rPr>
          <w:rFonts w:hint="eastAsia"/>
        </w:rPr>
        <w:t xml:space="preserve"> the probability distribution of symbols and concepts to model agents. Our methodology has the certain generaliza</w:t>
      </w:r>
      <w:r>
        <w:rPr>
          <w:rFonts w:hint="eastAsia"/>
        </w:rPr>
        <w:t xml:space="preserve">tion ability cause it does not depend on the specific </w:t>
      </w:r>
      <w:r>
        <w:rPr>
          <w:rFonts w:hint="eastAsia"/>
        </w:rPr>
        <w:lastRenderedPageBreak/>
        <w:t>structure or algorithm of agents</w:t>
      </w:r>
      <w:r>
        <w:t>’</w:t>
      </w:r>
      <w:r>
        <w:rPr>
          <w:rFonts w:hint="eastAsia"/>
        </w:rPr>
        <w:t xml:space="preserve"> model. </w:t>
      </w:r>
      <w:r>
        <w:rPr>
          <w:rFonts w:hint="eastAsia"/>
        </w:rPr>
        <w:t>Combine the MSC model with mutual information theory, we certify the characterization capacity</w:t>
      </w:r>
      <w:r>
        <w:t>’</w:t>
      </w:r>
      <w:r>
        <w:rPr>
          <w:rFonts w:hint="eastAsia"/>
        </w:rPr>
        <w:t xml:space="preserve">s impact on compositionality theoretically. Specifically, </w:t>
      </w:r>
      <w:r>
        <w:rPr>
          <w:rFonts w:hint="eastAsia"/>
        </w:rPr>
        <w:t>we</w:t>
      </w:r>
      <w:r>
        <w:rPr>
          <w:rFonts w:hint="eastAsia"/>
        </w:rPr>
        <w:t xml:space="preserve"> prove</w:t>
      </w:r>
      <w:r>
        <w:rPr>
          <w:rFonts w:hint="eastAsia"/>
        </w:rPr>
        <w:t xml:space="preserve"> that a symbol of emergent languages with lower compositionality need carry more complex semantic information (i.e. mutual information between original concepts received by speaker and predicted concepts outputted by listener). So agents use such languages</w:t>
      </w:r>
      <w:r>
        <w:rPr>
          <w:rFonts w:hint="eastAsia"/>
        </w:rPr>
        <w:t xml:space="preserve"> require more neural nodes in to characterize the semantic information.</w:t>
      </w:r>
    </w:p>
    <w:p w14:paraId="6751D56B" w14:textId="77777777" w:rsidR="00075CFC" w:rsidRDefault="00B60C60">
      <w:pPr>
        <w:ind w:firstLine="420"/>
      </w:pPr>
      <w:r>
        <w:rPr>
          <w:rFonts w:hint="eastAsia"/>
        </w:rPr>
        <w:t xml:space="preserve">In terms of experiments, in order to examine the relationship between capacity and </w:t>
      </w:r>
      <w:proofErr w:type="spellStart"/>
      <w:r>
        <w:rPr>
          <w:rFonts w:hint="eastAsia"/>
        </w:rPr>
        <w:t>compostionality</w:t>
      </w:r>
      <w:proofErr w:type="spellEnd"/>
      <w:r>
        <w:rPr>
          <w:rFonts w:hint="eastAsia"/>
        </w:rPr>
        <w:t xml:space="preserve"> in 'natural' environments, we avoid imposing any environmental pressures on agents th</w:t>
      </w:r>
      <w:r>
        <w:rPr>
          <w:rFonts w:hint="eastAsia"/>
        </w:rPr>
        <w:t>rough the following settings: a). Scenarios: a listener-speaker referential games for pure communication; b). Models: the listener and the speaker don</w:t>
      </w:r>
      <w:r>
        <w:t>’</w:t>
      </w:r>
      <w:r>
        <w:rPr>
          <w:rFonts w:hint="eastAsia"/>
        </w:rPr>
        <w:t xml:space="preserve">t share any parameters, and are not connected together to form an </w:t>
      </w:r>
      <w:r>
        <w:rPr>
          <w:rFonts w:hint="eastAsia"/>
          <w:i/>
          <w:iCs/>
        </w:rPr>
        <w:t>Auto-Encoder</w:t>
      </w:r>
      <w:r>
        <w:rPr>
          <w:rFonts w:hint="eastAsia"/>
        </w:rPr>
        <w:t xml:space="preserve"> structure; c). Rewards: th</w:t>
      </w:r>
      <w:r>
        <w:rPr>
          <w:rFonts w:hint="eastAsia"/>
        </w:rPr>
        <w:t xml:space="preserve">e only criterion for each of agents to receive a positive reward is whether the forecast output from the listener is correct. Under an experimental framework with such settings, the experimental results show that the effect of characterization capacity on </w:t>
      </w:r>
      <w:r>
        <w:rPr>
          <w:rFonts w:hint="eastAsia"/>
        </w:rPr>
        <w:t>compositionality is consistent with the theoretical analysis.</w:t>
      </w:r>
    </w:p>
    <w:p w14:paraId="49756110" w14:textId="77777777" w:rsidR="00075CFC" w:rsidRDefault="00B60C60">
      <w:pPr>
        <w:ind w:firstLine="420"/>
      </w:pPr>
      <w:r>
        <w:rPr>
          <w:rFonts w:hint="eastAsia"/>
        </w:rPr>
        <w:t>In addition, as a by-product of theoretical analysis, w</w:t>
      </w:r>
      <w:r>
        <w:rPr>
          <w:rFonts w:hint="eastAsia"/>
        </w:rPr>
        <w:t xml:space="preserve">e </w:t>
      </w:r>
      <w:r>
        <w:rPr>
          <w:rFonts w:hint="eastAsia"/>
        </w:rPr>
        <w:t xml:space="preserve">propose </w:t>
      </w:r>
      <w:r>
        <w:t>‘</w:t>
      </w:r>
      <w:r>
        <w:rPr>
          <w:rFonts w:hint="eastAsia"/>
        </w:rPr>
        <w:t>bilateral</w:t>
      </w:r>
      <w:r>
        <w:t>’</w:t>
      </w:r>
      <w:r>
        <w:rPr>
          <w:rFonts w:hint="eastAsia"/>
        </w:rPr>
        <w:t xml:space="preserve"> metrics for measuring compositionality and the degree of alignment between symbols and concepts</w:t>
      </w:r>
      <w:r>
        <w:rPr>
          <w:rFonts w:hint="eastAsia"/>
        </w:rPr>
        <w:t xml:space="preserve">. </w:t>
      </w:r>
      <w:r>
        <w:rPr>
          <w:rFonts w:hint="eastAsia"/>
        </w:rPr>
        <w:t>For the degree of al</w:t>
      </w:r>
      <w:r>
        <w:rPr>
          <w:rFonts w:hint="eastAsia"/>
        </w:rPr>
        <w:t xml:space="preserve">ignment between symbols and concepts, the metric should be higher only if speaker and listener </w:t>
      </w:r>
      <w:r>
        <w:t>‘</w:t>
      </w:r>
      <w:r>
        <w:rPr>
          <w:rFonts w:hint="eastAsia"/>
        </w:rPr>
        <w:t>bilateral</w:t>
      </w:r>
      <w:r>
        <w:t>’</w:t>
      </w:r>
      <w:r>
        <w:rPr>
          <w:rFonts w:hint="eastAsia"/>
        </w:rPr>
        <w:t xml:space="preserve"> correspond a symbol to the same concept more stably. For compositionality, we hold the view that a single symbol of symbolic languages with higher </w:t>
      </w:r>
      <w:proofErr w:type="spellStart"/>
      <w:r>
        <w:rPr>
          <w:rFonts w:hint="eastAsia"/>
        </w:rPr>
        <w:t>co</w:t>
      </w:r>
      <w:r>
        <w:rPr>
          <w:rFonts w:hint="eastAsia"/>
        </w:rPr>
        <w:t>mposionality</w:t>
      </w:r>
      <w:proofErr w:type="spellEnd"/>
      <w:r>
        <w:rPr>
          <w:rFonts w:hint="eastAsia"/>
        </w:rPr>
        <w:t xml:space="preserve"> should be used to ground or transmit a certain concept </w:t>
      </w:r>
      <w:r>
        <w:t>‘</w:t>
      </w:r>
      <w:r>
        <w:rPr>
          <w:rFonts w:hint="eastAsia"/>
        </w:rPr>
        <w:t>bilaterally</w:t>
      </w:r>
      <w:r>
        <w:t>’</w:t>
      </w:r>
      <w:r>
        <w:rPr>
          <w:rFonts w:hint="eastAsia"/>
        </w:rPr>
        <w:t xml:space="preserve"> and more exclusively between listener and speaker.</w:t>
      </w:r>
    </w:p>
    <w:p w14:paraId="37198425" w14:textId="77777777" w:rsidR="00075CFC" w:rsidRDefault="00B60C60">
      <w:pPr>
        <w:ind w:firstLine="420"/>
      </w:pPr>
      <w:r>
        <w:rPr>
          <w:rFonts w:hint="eastAsia"/>
        </w:rPr>
        <w:t>To sum up, our contributions are as follows</w:t>
      </w:r>
      <w:r>
        <w:rPr>
          <w:rFonts w:hint="eastAsia"/>
        </w:rPr>
        <w:t>：</w:t>
      </w:r>
    </w:p>
    <w:p w14:paraId="68EF5768" w14:textId="77777777" w:rsidR="00075CFC" w:rsidRDefault="00B60C60">
      <w:pPr>
        <w:ind w:firstLine="420"/>
      </w:pPr>
      <w:r>
        <w:rPr>
          <w:rFonts w:hint="eastAsia"/>
        </w:rPr>
        <w:t xml:space="preserve">a). We explore a novel factor (i.e. characterization capacity of </w:t>
      </w:r>
      <w:r>
        <w:rPr>
          <w:rFonts w:hint="eastAsia"/>
        </w:rPr>
        <w:t>agents) in compositionality, and show its impact both theoretically and experimentally.</w:t>
      </w:r>
    </w:p>
    <w:p w14:paraId="40F91410" w14:textId="77777777" w:rsidR="00075CFC" w:rsidRDefault="00B60C60">
      <w:pPr>
        <w:ind w:firstLine="420"/>
      </w:pPr>
      <w:r>
        <w:rPr>
          <w:rFonts w:hint="eastAsia"/>
        </w:rPr>
        <w:t xml:space="preserve">b). We offer a methodology with the certain generalization ability to </w:t>
      </w:r>
      <w:hyperlink r:id="rId5" w:anchor="/javascript:;" w:history="1">
        <w:r>
          <w:t>quantificationally</w:t>
        </w:r>
      </w:hyperlink>
      <w:r>
        <w:rPr>
          <w:rFonts w:hint="eastAsia"/>
        </w:rPr>
        <w:t xml:space="preserve"> analyze the process of language transmission.</w:t>
      </w:r>
    </w:p>
    <w:p w14:paraId="2E837724" w14:textId="77777777" w:rsidR="00075CFC" w:rsidRDefault="00B60C60">
      <w:pPr>
        <w:ind w:firstLine="420"/>
      </w:pPr>
      <w:r>
        <w:rPr>
          <w:rFonts w:hint="eastAsia"/>
        </w:rPr>
        <w:t>c). W</w:t>
      </w:r>
      <w:r>
        <w:rPr>
          <w:rFonts w:hint="eastAsia"/>
        </w:rPr>
        <w:t xml:space="preserve">e </w:t>
      </w:r>
      <w:r>
        <w:rPr>
          <w:rFonts w:hint="eastAsia"/>
        </w:rPr>
        <w:t xml:space="preserve">propose novel </w:t>
      </w:r>
      <w:r>
        <w:t>‘</w:t>
      </w:r>
      <w:r>
        <w:rPr>
          <w:rFonts w:hint="eastAsia"/>
        </w:rPr>
        <w:t>bilateral</w:t>
      </w:r>
      <w:r>
        <w:t>’</w:t>
      </w:r>
      <w:r>
        <w:rPr>
          <w:rFonts w:hint="eastAsia"/>
        </w:rPr>
        <w:t xml:space="preserve"> metrics for measuring communication.</w:t>
      </w:r>
    </w:p>
    <w:p w14:paraId="3746B681" w14:textId="23F1B223" w:rsidR="00EA5540" w:rsidRDefault="00EA5540" w:rsidP="00ED46C9">
      <w:pPr>
        <w:rPr>
          <w:rFonts w:hint="eastAsia"/>
        </w:rPr>
      </w:pPr>
    </w:p>
    <w:p w14:paraId="4B5F342F" w14:textId="5C9B9950" w:rsidR="00EA5540" w:rsidRDefault="00EA5540">
      <w:pPr>
        <w:rPr>
          <w:ins w:id="16" w:author="du zidong" w:date="2020-09-03T20:33:00Z"/>
        </w:rPr>
      </w:pPr>
    </w:p>
    <w:p w14:paraId="58556DA0" w14:textId="3BE5DEC9" w:rsidR="009B7C23" w:rsidRDefault="009B7C23">
      <w:pPr>
        <w:rPr>
          <w:ins w:id="17" w:author="du zidong" w:date="2020-09-03T20:33:00Z"/>
        </w:rPr>
      </w:pPr>
      <w:ins w:id="18" w:author="du zidong" w:date="2020-09-03T20:33:00Z">
        <w:r>
          <w:t xml:space="preserve">Para 1: Compositionality is </w:t>
        </w:r>
      </w:ins>
      <w:ins w:id="19" w:author="du zidong" w:date="2020-09-03T20:34:00Z">
        <w:r>
          <w:t xml:space="preserve">important to symbolic language. Recent works have made </w:t>
        </w:r>
        <w:proofErr w:type="spellStart"/>
        <w:r>
          <w:t>greate</w:t>
        </w:r>
        <w:proofErr w:type="spellEnd"/>
        <w:r>
          <w:t xml:space="preserve"> progress.</w:t>
        </w:r>
      </w:ins>
    </w:p>
    <w:p w14:paraId="2E3C53BB" w14:textId="5B6503C6" w:rsidR="009B7C23" w:rsidRDefault="009B7C23">
      <w:pPr>
        <w:rPr>
          <w:ins w:id="20" w:author="du zidong" w:date="2020-09-03T20:33:00Z"/>
        </w:rPr>
      </w:pPr>
    </w:p>
    <w:p w14:paraId="4D4EB0C6" w14:textId="2BE706F8" w:rsidR="009B7C23" w:rsidRDefault="009B7C23">
      <w:pPr>
        <w:rPr>
          <w:ins w:id="21" w:author="du zidong" w:date="2020-09-03T20:36:00Z"/>
        </w:rPr>
      </w:pPr>
      <w:ins w:id="22" w:author="du zidong" w:date="2020-09-03T20:34:00Z">
        <w:r>
          <w:rPr>
            <w:rFonts w:hint="eastAsia"/>
          </w:rPr>
          <w:t>P</w:t>
        </w:r>
        <w:r>
          <w:t xml:space="preserve">ara 2: However, previous works </w:t>
        </w:r>
      </w:ins>
      <w:ins w:id="23" w:author="du zidong" w:date="2020-09-03T20:35:00Z">
        <w:r>
          <w:t xml:space="preserve">focus on environmental </w:t>
        </w:r>
        <w:proofErr w:type="spellStart"/>
        <w:r>
          <w:t>pressue</w:t>
        </w:r>
        <w:proofErr w:type="spellEnd"/>
        <w:r>
          <w:t xml:space="preserve">, without realizing the importance of </w:t>
        </w:r>
      </w:ins>
      <w:ins w:id="24" w:author="du zidong" w:date="2020-09-03T20:36:00Z">
        <w:r>
          <w:t>characterization of agents</w:t>
        </w:r>
      </w:ins>
    </w:p>
    <w:p w14:paraId="59031C81" w14:textId="6769547B" w:rsidR="009B7C23" w:rsidRDefault="009B7C23">
      <w:pPr>
        <w:rPr>
          <w:ins w:id="25" w:author="du zidong" w:date="2020-09-03T20:36:00Z"/>
        </w:rPr>
      </w:pPr>
    </w:p>
    <w:p w14:paraId="4EDAE7CC" w14:textId="6A2AE42B" w:rsidR="009B7C23" w:rsidRDefault="009B7C23">
      <w:pPr>
        <w:rPr>
          <w:ins w:id="26" w:author="du zidong" w:date="2020-09-03T20:37:00Z"/>
        </w:rPr>
      </w:pPr>
      <w:ins w:id="27" w:author="du zidong" w:date="2020-09-03T20:36:00Z">
        <w:r>
          <w:rPr>
            <w:rFonts w:hint="eastAsia"/>
          </w:rPr>
          <w:t>P</w:t>
        </w:r>
        <w:r>
          <w:t xml:space="preserve">ara 3: </w:t>
        </w:r>
        <w:r w:rsidR="00B60C60">
          <w:t>D</w:t>
        </w:r>
      </w:ins>
      <w:ins w:id="28" w:author="du zidong" w:date="2020-09-03T20:37:00Z">
        <w:r w:rsidR="00B60C60">
          <w:t xml:space="preserve">ifferent from previous works, we found that </w:t>
        </w:r>
        <w:proofErr w:type="spellStart"/>
        <w:r w:rsidR="00B60C60">
          <w:t>xxxxx</w:t>
        </w:r>
        <w:proofErr w:type="spellEnd"/>
      </w:ins>
    </w:p>
    <w:p w14:paraId="0A8027DB" w14:textId="7185B50D" w:rsidR="00B60C60" w:rsidRDefault="00B60C60">
      <w:pPr>
        <w:rPr>
          <w:ins w:id="29" w:author="du zidong" w:date="2020-09-03T20:37:00Z"/>
        </w:rPr>
      </w:pPr>
    </w:p>
    <w:p w14:paraId="317FB247" w14:textId="62D7C482" w:rsidR="00B60C60" w:rsidRDefault="00B60C60">
      <w:pPr>
        <w:rPr>
          <w:ins w:id="30" w:author="du zidong" w:date="2020-09-03T20:37:00Z"/>
        </w:rPr>
      </w:pPr>
      <w:ins w:id="31" w:author="du zidong" w:date="2020-09-03T20:37:00Z">
        <w:r>
          <w:rPr>
            <w:rFonts w:hint="eastAsia"/>
          </w:rPr>
          <w:t>P</w:t>
        </w:r>
        <w:r>
          <w:t xml:space="preserve">ara 4: In this paper, we explored </w:t>
        </w:r>
        <w:proofErr w:type="spellStart"/>
        <w:r>
          <w:t>xxxx</w:t>
        </w:r>
        <w:proofErr w:type="spellEnd"/>
      </w:ins>
    </w:p>
    <w:p w14:paraId="0A9AA46B" w14:textId="69A253A4" w:rsidR="00B60C60" w:rsidRDefault="00B60C60">
      <w:pPr>
        <w:rPr>
          <w:ins w:id="32" w:author="du zidong" w:date="2020-09-03T20:37:00Z"/>
        </w:rPr>
      </w:pPr>
    </w:p>
    <w:p w14:paraId="136FB251" w14:textId="45E97734" w:rsidR="00B60C60" w:rsidRDefault="00B60C60">
      <w:pPr>
        <w:rPr>
          <w:rFonts w:hint="eastAsia"/>
        </w:rPr>
      </w:pPr>
      <w:ins w:id="33" w:author="du zidong" w:date="2020-09-03T20:37:00Z">
        <w:r>
          <w:rPr>
            <w:rFonts w:hint="eastAsia"/>
          </w:rPr>
          <w:t>P</w:t>
        </w:r>
        <w:r>
          <w:t xml:space="preserve">ara 5: </w:t>
        </w:r>
      </w:ins>
    </w:p>
    <w:p w14:paraId="29E0F99C" w14:textId="77777777" w:rsidR="00EA5540" w:rsidRDefault="00EA5540">
      <w:pPr>
        <w:rPr>
          <w:rFonts w:hint="eastAsia"/>
        </w:rPr>
      </w:pPr>
    </w:p>
    <w:p w14:paraId="7FF32240" w14:textId="77777777" w:rsidR="00075CFC" w:rsidRDefault="00B60C60">
      <w:pPr>
        <w:rPr>
          <w:b/>
          <w:bCs/>
        </w:rPr>
      </w:pPr>
      <w:r>
        <w:rPr>
          <w:rFonts w:hint="eastAsia"/>
          <w:b/>
          <w:bCs/>
        </w:rPr>
        <w:t>Related work</w:t>
      </w:r>
    </w:p>
    <w:p w14:paraId="2D75F400" w14:textId="77777777" w:rsidR="00075CFC" w:rsidRDefault="00B60C60">
      <w:pPr>
        <w:widowControl/>
        <w:ind w:firstLine="420"/>
        <w:jc w:val="left"/>
      </w:pPr>
      <w:r>
        <w:rPr>
          <w:rFonts w:hint="eastAsia"/>
        </w:rPr>
        <w:t>一些工作是基于某个启发式的猜想，提出某个</w:t>
      </w:r>
      <w:r>
        <w:rPr>
          <w:rFonts w:hint="eastAsia"/>
        </w:rPr>
        <w:t>environmental pressure</w:t>
      </w:r>
      <w:r>
        <w:rPr>
          <w:rFonts w:hint="eastAsia"/>
        </w:rPr>
        <w:t>对</w:t>
      </w:r>
      <w:r>
        <w:rPr>
          <w:rFonts w:hint="eastAsia"/>
        </w:rPr>
        <w:t>compositionality</w:t>
      </w:r>
      <w:r>
        <w:rPr>
          <w:rFonts w:hint="eastAsia"/>
        </w:rPr>
        <w:t>的影响。</w:t>
      </w:r>
      <w:r>
        <w:rPr>
          <w:rFonts w:hint="eastAsia"/>
        </w:rPr>
        <w:t>XXX</w:t>
      </w:r>
      <w:r>
        <w:rPr>
          <w:rFonts w:hint="eastAsia"/>
        </w:rPr>
        <w:t>提出了</w:t>
      </w:r>
      <w:r>
        <w:rPr>
          <w:rFonts w:hint="eastAsia"/>
        </w:rPr>
        <w:t xml:space="preserve">small </w:t>
      </w:r>
      <w:r>
        <w:t>vocabular</w:t>
      </w:r>
      <w:r>
        <w:t>y sizes</w:t>
      </w:r>
      <w:r>
        <w:rPr>
          <w:rFonts w:hint="eastAsia"/>
        </w:rPr>
        <w:t>；</w:t>
      </w:r>
      <w:r>
        <w:rPr>
          <w:rFonts w:hint="eastAsia"/>
        </w:rPr>
        <w:t>XXX</w:t>
      </w:r>
      <w:r>
        <w:rPr>
          <w:rFonts w:hint="eastAsia"/>
        </w:rPr>
        <w:t>提出了</w:t>
      </w:r>
      <w:r>
        <w:rPr>
          <w:rFonts w:hint="eastAsia"/>
        </w:rPr>
        <w:t>memoryless</w:t>
      </w:r>
      <w:r>
        <w:rPr>
          <w:rFonts w:hint="eastAsia"/>
        </w:rPr>
        <w:t>；</w:t>
      </w:r>
      <w:r>
        <w:rPr>
          <w:rFonts w:hint="eastAsia"/>
        </w:rPr>
        <w:t>XXX</w:t>
      </w:r>
      <w:r>
        <w:rPr>
          <w:rFonts w:hint="eastAsia"/>
        </w:rPr>
        <w:t>提出了</w:t>
      </w:r>
      <w:r>
        <w:t xml:space="preserve">carefully </w:t>
      </w:r>
      <w:r>
        <w:lastRenderedPageBreak/>
        <w:t>constructed distractors</w:t>
      </w:r>
      <w:r>
        <w:rPr>
          <w:rFonts w:hint="eastAsia"/>
        </w:rPr>
        <w:t>；</w:t>
      </w:r>
      <w:r>
        <w:rPr>
          <w:rFonts w:hint="eastAsia"/>
        </w:rPr>
        <w:t>XXX</w:t>
      </w:r>
      <w:r>
        <w:rPr>
          <w:rFonts w:hint="eastAsia"/>
        </w:rPr>
        <w:t>提出了</w:t>
      </w:r>
      <w:r>
        <w:rPr>
          <w:rFonts w:hint="eastAsia"/>
        </w:rPr>
        <w:t>frequently reset</w:t>
      </w:r>
      <w:r>
        <w:rPr>
          <w:rFonts w:hint="eastAsia"/>
        </w:rPr>
        <w:t>。他们不但都忽略了一个源于模型本身的重要影响因素</w:t>
      </w:r>
      <w:r>
        <w:rPr>
          <w:rFonts w:hint="eastAsia"/>
        </w:rPr>
        <w:t>characterization capacity</w:t>
      </w:r>
      <w:r>
        <w:rPr>
          <w:rFonts w:hint="eastAsia"/>
        </w:rPr>
        <w:t>，</w:t>
      </w:r>
      <w:r>
        <w:rPr>
          <w:rFonts w:hint="eastAsia"/>
        </w:rPr>
        <w:t>而且缺少理论支撑</w:t>
      </w:r>
      <w:r>
        <w:rPr>
          <w:rFonts w:hint="eastAsia"/>
        </w:rPr>
        <w:t>。</w:t>
      </w:r>
    </w:p>
    <w:p w14:paraId="211E7C7E" w14:textId="77777777" w:rsidR="00075CFC" w:rsidRDefault="00B60C60">
      <w:pPr>
        <w:ind w:firstLine="420"/>
      </w:pPr>
      <w:r>
        <w:rPr>
          <w:rFonts w:hint="eastAsia"/>
        </w:rPr>
        <w:t>不仅如此，</w:t>
      </w:r>
      <w:r>
        <w:t>’</w:t>
      </w:r>
      <w:r>
        <w:rPr>
          <w:rFonts w:hint="eastAsia"/>
        </w:rPr>
        <w:t>naturally</w:t>
      </w:r>
      <w:r>
        <w:t>’</w:t>
      </w:r>
      <w:r>
        <w:rPr>
          <w:rFonts w:hint="eastAsia"/>
        </w:rPr>
        <w:t xml:space="preserve"> emergent communication</w:t>
      </w:r>
      <w:r>
        <w:rPr>
          <w:rFonts w:hint="eastAsia"/>
        </w:rPr>
        <w:t>也是一个值得关注的问题。部分工作中使用了精心构造的</w:t>
      </w:r>
      <w:r>
        <w:rPr>
          <w:rFonts w:hint="eastAsia"/>
        </w:rPr>
        <w:t>scenarios, models, reward, loss function</w:t>
      </w:r>
      <w:r>
        <w:rPr>
          <w:rFonts w:hint="eastAsia"/>
        </w:rPr>
        <w:t>。</w:t>
      </w:r>
      <w:r>
        <w:rPr>
          <w:rFonts w:hint="eastAsia"/>
        </w:rPr>
        <w:t>XXX</w:t>
      </w:r>
      <w:r>
        <w:rPr>
          <w:rFonts w:hint="eastAsia"/>
        </w:rPr>
        <w:t>使</w:t>
      </w:r>
      <w:r>
        <w:rPr>
          <w:rFonts w:hint="eastAsia"/>
        </w:rPr>
        <w:t>用了</w:t>
      </w:r>
      <w:r>
        <w:rPr>
          <w:rFonts w:hint="eastAsia"/>
        </w:rPr>
        <w:t>XXX...</w:t>
      </w:r>
      <w:r>
        <w:rPr>
          <w:rFonts w:hint="eastAsia"/>
        </w:rPr>
        <w:t>。这些做法实质上等同于对</w:t>
      </w:r>
      <w:r>
        <w:rPr>
          <w:rFonts w:hint="eastAsia"/>
        </w:rPr>
        <w:t>agents</w:t>
      </w:r>
      <w:r>
        <w:rPr>
          <w:rFonts w:hint="eastAsia"/>
        </w:rPr>
        <w:t>施加了额外的人为诱导，不仅削弱了</w:t>
      </w:r>
      <w:r>
        <w:t>’</w:t>
      </w:r>
      <w:r>
        <w:rPr>
          <w:rFonts w:hint="eastAsia"/>
        </w:rPr>
        <w:t xml:space="preserve">naturally emergent </w:t>
      </w:r>
      <w:proofErr w:type="spellStart"/>
      <w:r>
        <w:rPr>
          <w:rFonts w:hint="eastAsia"/>
        </w:rPr>
        <w:t>compostional</w:t>
      </w:r>
      <w:proofErr w:type="spellEnd"/>
      <w:r>
        <w:rPr>
          <w:rFonts w:hint="eastAsia"/>
        </w:rPr>
        <w:t xml:space="preserve"> language</w:t>
      </w:r>
      <w:r>
        <w:t>’</w:t>
      </w:r>
      <w:r>
        <w:rPr>
          <w:rFonts w:hint="eastAsia"/>
        </w:rPr>
        <w:t>的相关结论，而且也分散</w:t>
      </w:r>
      <w:r>
        <w:rPr>
          <w:rFonts w:hint="eastAsia"/>
        </w:rPr>
        <w:t>/</w:t>
      </w:r>
      <w:r>
        <w:rPr>
          <w:rFonts w:hint="eastAsia"/>
        </w:rPr>
        <w:t>模糊</w:t>
      </w:r>
      <w:r>
        <w:rPr>
          <w:rFonts w:hint="eastAsia"/>
        </w:rPr>
        <w:t>/</w:t>
      </w:r>
      <w:r>
        <w:rPr>
          <w:rFonts w:hint="eastAsia"/>
        </w:rPr>
        <w:t>稀释了单个因素对</w:t>
      </w:r>
      <w:r>
        <w:rPr>
          <w:rFonts w:hint="eastAsia"/>
        </w:rPr>
        <w:t>compositionality</w:t>
      </w:r>
      <w:r>
        <w:rPr>
          <w:rFonts w:hint="eastAsia"/>
        </w:rPr>
        <w:t>的影响。</w:t>
      </w:r>
    </w:p>
    <w:p w14:paraId="299AB51B" w14:textId="77777777" w:rsidR="00075CFC" w:rsidRDefault="00B60C60">
      <w:pPr>
        <w:ind w:firstLine="420"/>
      </w:pPr>
      <w:r>
        <w:rPr>
          <w:rFonts w:hint="eastAsia"/>
        </w:rPr>
        <w:t>此外，关于</w:t>
      </w:r>
      <w:r>
        <w:rPr>
          <w:rFonts w:hint="eastAsia"/>
        </w:rPr>
        <w:t>metrics to measure communication</w:t>
      </w:r>
      <w:r>
        <w:rPr>
          <w:rFonts w:hint="eastAsia"/>
        </w:rPr>
        <w:t>的争议也从未停止。许多工作都提出了关于度量</w:t>
      </w:r>
      <w:r>
        <w:rPr>
          <w:rFonts w:hint="eastAsia"/>
        </w:rPr>
        <w:t>compositionality and the degree of alignment between symbols and conce</w:t>
      </w:r>
      <w:r>
        <w:rPr>
          <w:rFonts w:hint="eastAsia"/>
        </w:rPr>
        <w:t>pts</w:t>
      </w:r>
      <w:r>
        <w:rPr>
          <w:rFonts w:hint="eastAsia"/>
        </w:rPr>
        <w:t>的</w:t>
      </w:r>
      <w:r>
        <w:rPr>
          <w:rFonts w:hint="eastAsia"/>
        </w:rPr>
        <w:t>metrics</w:t>
      </w:r>
      <w:r>
        <w:rPr>
          <w:rFonts w:hint="eastAsia"/>
        </w:rPr>
        <w:t>。</w:t>
      </w:r>
      <w:r>
        <w:rPr>
          <w:rFonts w:hint="eastAsia"/>
          <w:i/>
          <w:iCs/>
        </w:rPr>
        <w:t>On the Pitfalls of Measuring Emergent Communication</w:t>
      </w:r>
      <w:r>
        <w:rPr>
          <w:rFonts w:hint="eastAsia"/>
        </w:rPr>
        <w:t>这篇文章整理了近年来出现的</w:t>
      </w:r>
      <w:r>
        <w:rPr>
          <w:rFonts w:hint="eastAsia"/>
        </w:rPr>
        <w:t>widely accepted metrics</w:t>
      </w:r>
      <w:r>
        <w:rPr>
          <w:rFonts w:hint="eastAsia"/>
        </w:rPr>
        <w:t>，并将它们分为两类：</w:t>
      </w:r>
      <w:r>
        <w:rPr>
          <w:rFonts w:hint="eastAsia"/>
        </w:rPr>
        <w:t xml:space="preserve">those that measure </w:t>
      </w:r>
      <w:r>
        <w:rPr>
          <w:rFonts w:hint="eastAsia"/>
          <w:i/>
          <w:iCs/>
        </w:rPr>
        <w:t>positive signaling</w:t>
      </w:r>
      <w:r>
        <w:t xml:space="preserve">, </w:t>
      </w:r>
      <w:r>
        <w:rPr>
          <w:rFonts w:hint="eastAsia"/>
        </w:rPr>
        <w:t>这类</w:t>
      </w:r>
      <w:r>
        <w:rPr>
          <w:rFonts w:hint="eastAsia"/>
        </w:rPr>
        <w:t>metrics</w:t>
      </w:r>
      <w:r>
        <w:rPr>
          <w:rFonts w:hint="eastAsia"/>
        </w:rPr>
        <w:t>是站在</w:t>
      </w:r>
      <w:r>
        <w:rPr>
          <w:rFonts w:hint="eastAsia"/>
        </w:rPr>
        <w:t>speaker</w:t>
      </w:r>
      <w:r>
        <w:rPr>
          <w:rFonts w:hint="eastAsia"/>
        </w:rPr>
        <w:t>的视角，用于衡量</w:t>
      </w:r>
      <w:r>
        <w:rPr>
          <w:rFonts w:hint="eastAsia"/>
        </w:rPr>
        <w:t>speaker</w:t>
      </w:r>
      <w:r>
        <w:rPr>
          <w:rFonts w:hint="eastAsia"/>
        </w:rPr>
        <w:t>说出的</w:t>
      </w:r>
      <w:r>
        <w:rPr>
          <w:rFonts w:hint="eastAsia"/>
        </w:rPr>
        <w:t>symbols</w:t>
      </w:r>
      <w:r>
        <w:rPr>
          <w:rFonts w:hint="eastAsia"/>
        </w:rPr>
        <w:t>和接收的</w:t>
      </w:r>
      <w:r>
        <w:rPr>
          <w:rFonts w:hint="eastAsia"/>
        </w:rPr>
        <w:t>concepts</w:t>
      </w:r>
      <w:r>
        <w:rPr>
          <w:rFonts w:hint="eastAsia"/>
        </w:rPr>
        <w:t>之间关系，例如</w:t>
      </w:r>
      <w:r>
        <w:rPr>
          <w:rFonts w:hint="eastAsia"/>
        </w:rPr>
        <w:t>XXX</w:t>
      </w:r>
      <w:r>
        <w:t xml:space="preserve">; and those that measure </w:t>
      </w:r>
      <w:r>
        <w:rPr>
          <w:i/>
          <w:iCs/>
        </w:rPr>
        <w:t>positive listenin</w:t>
      </w:r>
      <w:r>
        <w:rPr>
          <w:i/>
          <w:iCs/>
        </w:rPr>
        <w:t>g</w:t>
      </w:r>
      <w:r>
        <w:t xml:space="preserve">, </w:t>
      </w:r>
      <w:r>
        <w:rPr>
          <w:rFonts w:hint="eastAsia"/>
        </w:rPr>
        <w:t>这类</w:t>
      </w:r>
      <w:r>
        <w:rPr>
          <w:rFonts w:hint="eastAsia"/>
        </w:rPr>
        <w:t>metrics</w:t>
      </w:r>
      <w:r>
        <w:rPr>
          <w:rFonts w:hint="eastAsia"/>
        </w:rPr>
        <w:t>是站在</w:t>
      </w:r>
      <w:r>
        <w:rPr>
          <w:rFonts w:hint="eastAsia"/>
        </w:rPr>
        <w:t>listener</w:t>
      </w:r>
      <w:r>
        <w:rPr>
          <w:rFonts w:hint="eastAsia"/>
        </w:rPr>
        <w:t>的视角，用于衡量</w:t>
      </w:r>
      <w:r>
        <w:rPr>
          <w:rFonts w:hint="eastAsia"/>
        </w:rPr>
        <w:t>listener</w:t>
      </w:r>
      <w:r>
        <w:rPr>
          <w:rFonts w:hint="eastAsia"/>
        </w:rPr>
        <w:t>收到的</w:t>
      </w:r>
      <w:r>
        <w:rPr>
          <w:rFonts w:hint="eastAsia"/>
        </w:rPr>
        <w:t>symbols</w:t>
      </w:r>
      <w:r>
        <w:rPr>
          <w:rFonts w:hint="eastAsia"/>
        </w:rPr>
        <w:t>和预测的</w:t>
      </w:r>
      <w:r>
        <w:rPr>
          <w:rFonts w:hint="eastAsia"/>
        </w:rPr>
        <w:t>concepts</w:t>
      </w:r>
      <w:r>
        <w:rPr>
          <w:rFonts w:hint="eastAsia"/>
        </w:rPr>
        <w:t>之间的关系，例如</w:t>
      </w:r>
      <w:r>
        <w:rPr>
          <w:rFonts w:hint="eastAsia"/>
        </w:rPr>
        <w:t>XXX</w:t>
      </w:r>
      <w:r>
        <w:rPr>
          <w:rFonts w:hint="eastAsia"/>
        </w:rPr>
        <w:t>。总的来说，这些</w:t>
      </w:r>
      <w:r>
        <w:rPr>
          <w:rFonts w:hint="eastAsia"/>
        </w:rPr>
        <w:t>metrics</w:t>
      </w:r>
      <w:r>
        <w:rPr>
          <w:rFonts w:hint="eastAsia"/>
        </w:rPr>
        <w:t>全都是</w:t>
      </w:r>
      <w:r>
        <w:t>’</w:t>
      </w:r>
      <w:hyperlink r:id="rId6" w:anchor="/javascript:;" w:history="1">
        <w:r>
          <w:t>unilateral</w:t>
        </w:r>
      </w:hyperlink>
      <w:r>
        <w:rPr>
          <w:rFonts w:ascii="Arial" w:eastAsia="宋体" w:hAnsi="Arial" w:cs="Arial"/>
          <w:color w:val="999999"/>
          <w:sz w:val="16"/>
          <w:szCs w:val="16"/>
          <w:shd w:val="clear" w:color="auto" w:fill="FFFFFF"/>
        </w:rPr>
        <w:t> </w:t>
      </w:r>
      <w:r>
        <w:t>’</w:t>
      </w:r>
      <w:r>
        <w:rPr>
          <w:rFonts w:hint="eastAsia"/>
        </w:rPr>
        <w:t xml:space="preserve"> metrics</w:t>
      </w:r>
      <w:r>
        <w:rPr>
          <w:rFonts w:hint="eastAsia"/>
        </w:rPr>
        <w:t>，但它们都缺少一个非常重要的</w:t>
      </w:r>
      <w:r>
        <w:t>’</w:t>
      </w:r>
      <w:r>
        <w:rPr>
          <w:rFonts w:hint="eastAsia"/>
        </w:rPr>
        <w:t>bilateral</w:t>
      </w:r>
      <w:r>
        <w:t>’</w:t>
      </w:r>
      <w:r>
        <w:rPr>
          <w:rFonts w:hint="eastAsia"/>
        </w:rPr>
        <w:t>特征：</w:t>
      </w:r>
      <w:r>
        <w:rPr>
          <w:rFonts w:hint="eastAsia"/>
        </w:rPr>
        <w:t>speaker</w:t>
      </w:r>
      <w:r>
        <w:rPr>
          <w:rFonts w:hint="eastAsia"/>
        </w:rPr>
        <w:t>和</w:t>
      </w:r>
      <w:r>
        <w:rPr>
          <w:rFonts w:hint="eastAsia"/>
        </w:rPr>
        <w:t>listener</w:t>
      </w:r>
      <w:r>
        <w:rPr>
          <w:rFonts w:hint="eastAsia"/>
        </w:rPr>
        <w:t>的相互理解程度，</w:t>
      </w:r>
      <w:r>
        <w:rPr>
          <w:rFonts w:hint="eastAsia"/>
        </w:rPr>
        <w:t>i.e.</w:t>
      </w:r>
      <w:r>
        <w:rPr>
          <w:rFonts w:hint="eastAsia"/>
        </w:rPr>
        <w:t>在</w:t>
      </w:r>
      <w:r>
        <w:rPr>
          <w:rFonts w:hint="eastAsia"/>
        </w:rPr>
        <w:t>concepts</w:t>
      </w:r>
      <w:r>
        <w:rPr>
          <w:rFonts w:hint="eastAsia"/>
        </w:rPr>
        <w:t>和</w:t>
      </w:r>
      <w:r>
        <w:rPr>
          <w:rFonts w:hint="eastAsia"/>
        </w:rPr>
        <w:t>symbols</w:t>
      </w:r>
      <w:r>
        <w:rPr>
          <w:rFonts w:hint="eastAsia"/>
        </w:rPr>
        <w:t>的对应上的一致性。</w:t>
      </w:r>
    </w:p>
    <w:p w14:paraId="2F22A3A7" w14:textId="77777777" w:rsidR="00075CFC" w:rsidRDefault="00B60C60">
      <w:pPr>
        <w:ind w:firstLine="420"/>
        <w:rPr>
          <w:i/>
          <w:iCs/>
          <w:u w:val="single"/>
        </w:rPr>
      </w:pPr>
      <w:r>
        <w:rPr>
          <w:rFonts w:hint="eastAsia"/>
        </w:rPr>
        <w:t>综上，这些工作都无法回答这样一个问题：在</w:t>
      </w:r>
      <w:r>
        <w:t>’</w:t>
      </w:r>
      <w:r>
        <w:rPr>
          <w:rFonts w:hint="eastAsia"/>
        </w:rPr>
        <w:t>natural</w:t>
      </w:r>
      <w:r>
        <w:t>’</w:t>
      </w:r>
      <w:r>
        <w:rPr>
          <w:rFonts w:hint="eastAsia"/>
        </w:rPr>
        <w:t>环境中，模型的</w:t>
      </w:r>
      <w:r>
        <w:rPr>
          <w:rFonts w:hint="eastAsia"/>
        </w:rPr>
        <w:t>characterization capacity</w:t>
      </w:r>
      <w:r>
        <w:rPr>
          <w:rFonts w:hint="eastAsia"/>
        </w:rPr>
        <w:t>对</w:t>
      </w:r>
      <w:r>
        <w:rPr>
          <w:rFonts w:hint="eastAsia"/>
        </w:rPr>
        <w:t>compositionality of emergent language</w:t>
      </w:r>
      <w:r>
        <w:rPr>
          <w:rFonts w:hint="eastAsia"/>
        </w:rPr>
        <w:t>有怎样的影响？这也是这篇文章要解决的问题。我们结合理论分析以及实验结果，并建立一种更合理的</w:t>
      </w:r>
      <w:r>
        <w:t>’</w:t>
      </w:r>
      <w:r>
        <w:rPr>
          <w:rFonts w:hint="eastAsia"/>
        </w:rPr>
        <w:t>bilateral</w:t>
      </w:r>
      <w:r>
        <w:t>’</w:t>
      </w:r>
      <w:r>
        <w:rPr>
          <w:rFonts w:hint="eastAsia"/>
        </w:rPr>
        <w:t xml:space="preserve"> metrics</w:t>
      </w:r>
      <w:r>
        <w:rPr>
          <w:rFonts w:hint="eastAsia"/>
        </w:rPr>
        <w:t>，</w:t>
      </w:r>
      <w:r>
        <w:rPr>
          <w:rFonts w:hint="eastAsia"/>
        </w:rPr>
        <w:t>s</w:t>
      </w:r>
      <w:r>
        <w:rPr>
          <w:rFonts w:hint="eastAsia"/>
        </w:rPr>
        <w:t xml:space="preserve">o that we can </w:t>
      </w:r>
      <w:hyperlink r:id="rId7" w:anchor="/javascript:;" w:history="1">
        <w:r>
          <w:t>quantificationally</w:t>
        </w:r>
      </w:hyperlink>
      <w:r>
        <w:rPr>
          <w:rFonts w:hint="eastAsia"/>
        </w:rPr>
        <w:t xml:space="preserve"> measure characterization capacity</w:t>
      </w:r>
      <w:r>
        <w:t>’</w:t>
      </w:r>
      <w:r>
        <w:rPr>
          <w:rFonts w:hint="eastAsia"/>
        </w:rPr>
        <w:t>s impact on compositionality of emergent language</w:t>
      </w:r>
      <w:r>
        <w:rPr>
          <w:rFonts w:hint="eastAsia"/>
        </w:rPr>
        <w:t>。</w:t>
      </w:r>
    </w:p>
    <w:p w14:paraId="5EED0526" w14:textId="77777777" w:rsidR="00075CFC" w:rsidRDefault="00075CFC"/>
    <w:p w14:paraId="45EB6795" w14:textId="77777777" w:rsidR="00075CFC" w:rsidRDefault="00B60C60">
      <w:pPr>
        <w:rPr>
          <w:b/>
          <w:bCs/>
        </w:rPr>
      </w:pPr>
      <w:r>
        <w:rPr>
          <w:rFonts w:hint="eastAsia"/>
          <w:b/>
          <w:bCs/>
        </w:rPr>
        <w:t>Experimental Fra</w:t>
      </w:r>
      <w:r>
        <w:rPr>
          <w:rFonts w:hint="eastAsia"/>
          <w:b/>
          <w:bCs/>
        </w:rPr>
        <w:t>mework</w:t>
      </w:r>
    </w:p>
    <w:p w14:paraId="72F1A4BB" w14:textId="77777777" w:rsidR="00075CFC" w:rsidRDefault="00B60C60">
      <w:pPr>
        <w:rPr>
          <w:i/>
          <w:iCs/>
          <w:u w:val="single"/>
        </w:rPr>
      </w:pPr>
      <w:r>
        <w:rPr>
          <w:rFonts w:hint="eastAsia"/>
          <w:i/>
          <w:iCs/>
          <w:u w:val="single"/>
        </w:rPr>
        <w:t>#In this section, we introduce a referential game platform and our listener-speaker RNN model.</w:t>
      </w:r>
    </w:p>
    <w:p w14:paraId="3B497F76" w14:textId="77777777" w:rsidR="00075CFC" w:rsidRDefault="00075CFC"/>
    <w:p w14:paraId="0DABB081" w14:textId="77777777" w:rsidR="00075CFC" w:rsidRDefault="00B60C60">
      <w:pPr>
        <w:rPr>
          <w:i/>
          <w:iCs/>
          <w:u w:val="single"/>
        </w:rPr>
      </w:pPr>
      <w:r>
        <w:rPr>
          <w:rFonts w:hint="eastAsia"/>
          <w:i/>
          <w:iCs/>
          <w:u w:val="single"/>
        </w:rPr>
        <w:t>#subsection1: Game set up</w:t>
      </w:r>
    </w:p>
    <w:p w14:paraId="0E9F0827" w14:textId="77777777" w:rsidR="00075CFC" w:rsidRDefault="00075CFC">
      <w:pPr>
        <w:ind w:firstLine="420"/>
      </w:pPr>
    </w:p>
    <w:p w14:paraId="060877FE" w14:textId="77777777" w:rsidR="00075CFC" w:rsidRDefault="00B60C60">
      <w:pPr>
        <w:rPr>
          <w:i/>
          <w:iCs/>
          <w:u w:val="single"/>
        </w:rPr>
      </w:pPr>
      <w:r>
        <w:rPr>
          <w:rFonts w:hint="eastAsia"/>
          <w:i/>
          <w:iCs/>
          <w:u w:val="single"/>
        </w:rPr>
        <w:t>#subsection2: Agent architecture</w:t>
      </w:r>
    </w:p>
    <w:p w14:paraId="0DF00B1E" w14:textId="77777777" w:rsidR="00075CFC" w:rsidRDefault="00075CFC">
      <w:pPr>
        <w:ind w:firstLine="420"/>
      </w:pPr>
    </w:p>
    <w:p w14:paraId="4CE72815" w14:textId="77777777" w:rsidR="00075CFC" w:rsidRDefault="00B60C60">
      <w:pPr>
        <w:rPr>
          <w:i/>
          <w:iCs/>
          <w:u w:val="single"/>
        </w:rPr>
      </w:pPr>
      <w:r>
        <w:rPr>
          <w:rFonts w:hint="eastAsia"/>
          <w:i/>
          <w:iCs/>
          <w:u w:val="single"/>
        </w:rPr>
        <w:t>#subsection3: Training Algorithm</w:t>
      </w:r>
    </w:p>
    <w:p w14:paraId="5AF99195" w14:textId="77777777" w:rsidR="00075CFC" w:rsidRDefault="00075CFC">
      <w:pPr>
        <w:ind w:firstLine="420"/>
      </w:pPr>
    </w:p>
    <w:p w14:paraId="3352E6CF" w14:textId="77777777" w:rsidR="00075CFC" w:rsidRDefault="00B60C60">
      <w:pPr>
        <w:rPr>
          <w:i/>
          <w:iCs/>
          <w:u w:val="single"/>
        </w:rPr>
      </w:pPr>
      <w:r>
        <w:rPr>
          <w:rFonts w:hint="eastAsia"/>
          <w:i/>
          <w:iCs/>
          <w:u w:val="single"/>
        </w:rPr>
        <w:t>#subsection4: Evaluation</w:t>
      </w:r>
    </w:p>
    <w:p w14:paraId="0E6D5956" w14:textId="77777777" w:rsidR="00075CFC" w:rsidRDefault="00075CFC"/>
    <w:p w14:paraId="1408EC52" w14:textId="77777777" w:rsidR="00075CFC" w:rsidRDefault="00B60C60">
      <w:pPr>
        <w:rPr>
          <w:b/>
          <w:bCs/>
        </w:rPr>
      </w:pPr>
      <w:r>
        <w:rPr>
          <w:rFonts w:hint="eastAsia"/>
          <w:b/>
          <w:bCs/>
        </w:rPr>
        <w:t xml:space="preserve">Compositionality and </w:t>
      </w:r>
      <w:r>
        <w:rPr>
          <w:rFonts w:hint="eastAsia"/>
          <w:b/>
          <w:bCs/>
        </w:rPr>
        <w:t>Characterization Capacity</w:t>
      </w:r>
    </w:p>
    <w:p w14:paraId="355EC27B" w14:textId="77777777" w:rsidR="00075CFC" w:rsidRDefault="00B60C60">
      <w:pPr>
        <w:rPr>
          <w:i/>
          <w:iCs/>
          <w:u w:val="single"/>
        </w:rPr>
      </w:pPr>
      <w:r>
        <w:rPr>
          <w:rFonts w:hint="eastAsia"/>
          <w:i/>
          <w:iCs/>
          <w:u w:val="single"/>
        </w:rPr>
        <w:t xml:space="preserve">#We get an counter-intuitive observation on the relationship between the compositionality and the number of nodes in the hidden layer. </w:t>
      </w:r>
    </w:p>
    <w:p w14:paraId="0F57C779" w14:textId="77777777" w:rsidR="00075CFC" w:rsidRDefault="00B60C60">
      <w:pPr>
        <w:rPr>
          <w:i/>
          <w:iCs/>
          <w:u w:val="single"/>
        </w:rPr>
      </w:pPr>
      <w:r>
        <w:rPr>
          <w:rFonts w:hint="eastAsia"/>
          <w:i/>
          <w:iCs/>
          <w:u w:val="single"/>
        </w:rPr>
        <w:t>#We get an natural infer: symbolic languages with higher compositionality require lower charac</w:t>
      </w:r>
      <w:r>
        <w:rPr>
          <w:rFonts w:hint="eastAsia"/>
          <w:i/>
          <w:iCs/>
          <w:u w:val="single"/>
        </w:rPr>
        <w:t>terization capacity (i.e. less nodes in the hidden layer).</w:t>
      </w:r>
    </w:p>
    <w:p w14:paraId="358C17D1" w14:textId="77777777" w:rsidR="00075CFC" w:rsidRDefault="00075CFC">
      <w:pPr>
        <w:ind w:firstLine="420"/>
      </w:pPr>
    </w:p>
    <w:p w14:paraId="5A7A82DE" w14:textId="77777777" w:rsidR="00075CFC" w:rsidRDefault="00B60C60">
      <w:pPr>
        <w:rPr>
          <w:b/>
          <w:bCs/>
        </w:rPr>
      </w:pPr>
      <w:r>
        <w:rPr>
          <w:rFonts w:hint="eastAsia"/>
          <w:b/>
          <w:bCs/>
        </w:rPr>
        <w:t>Theoretical Analysis</w:t>
      </w:r>
    </w:p>
    <w:p w14:paraId="28FB659A" w14:textId="77777777" w:rsidR="00075CFC" w:rsidRDefault="00B60C60">
      <w:r>
        <w:rPr>
          <w:rFonts w:hint="eastAsia"/>
          <w:i/>
          <w:iCs/>
          <w:u w:val="single"/>
        </w:rPr>
        <w:t>#In this section, we prove the infer above mentioned theoretically on the basis of mutual information theory.</w:t>
      </w:r>
    </w:p>
    <w:p w14:paraId="4F758E73" w14:textId="77777777" w:rsidR="00075CFC" w:rsidRDefault="00075CFC">
      <w:pPr>
        <w:widowControl/>
        <w:jc w:val="left"/>
      </w:pPr>
    </w:p>
    <w:p w14:paraId="6BE6B2E2" w14:textId="77777777" w:rsidR="00075CFC" w:rsidRDefault="00075CFC">
      <w:pPr>
        <w:widowControl/>
        <w:jc w:val="left"/>
      </w:pPr>
    </w:p>
    <w:p w14:paraId="0C697187" w14:textId="77777777" w:rsidR="00075CFC" w:rsidRDefault="00075CFC"/>
    <w:p w14:paraId="44351166" w14:textId="77777777" w:rsidR="00075CFC" w:rsidRDefault="00075CFC"/>
    <w:p w14:paraId="42E9493A" w14:textId="77777777" w:rsidR="00075CFC" w:rsidRDefault="00B60C60">
      <w:pPr>
        <w:rPr>
          <w:b/>
          <w:bCs/>
        </w:rPr>
      </w:pPr>
      <w:r>
        <w:rPr>
          <w:rFonts w:hint="eastAsia"/>
          <w:b/>
          <w:bCs/>
        </w:rPr>
        <w:t>Experiments</w:t>
      </w:r>
    </w:p>
    <w:p w14:paraId="0AAB0160" w14:textId="77777777" w:rsidR="00075CFC" w:rsidRDefault="00075CFC"/>
    <w:p w14:paraId="5D608867" w14:textId="77777777" w:rsidR="00075CFC" w:rsidRDefault="00075CFC"/>
    <w:p w14:paraId="5B5DD106" w14:textId="77777777" w:rsidR="00075CFC" w:rsidRDefault="00B60C60">
      <w:pPr>
        <w:rPr>
          <w:b/>
          <w:bCs/>
        </w:rPr>
      </w:pPr>
      <w:r>
        <w:rPr>
          <w:rFonts w:hint="eastAsia"/>
          <w:b/>
          <w:bCs/>
        </w:rPr>
        <w:t>Discussion</w:t>
      </w:r>
    </w:p>
    <w:p w14:paraId="3928CBD1" w14:textId="77777777" w:rsidR="00075CFC" w:rsidRDefault="00075CFC"/>
    <w:p w14:paraId="6D1FD555" w14:textId="77777777" w:rsidR="00075CFC" w:rsidRDefault="00075CFC"/>
    <w:p w14:paraId="794817DC" w14:textId="77777777" w:rsidR="00075CFC" w:rsidRDefault="00075CFC"/>
    <w:p w14:paraId="5DC84809" w14:textId="77777777" w:rsidR="00075CFC" w:rsidRDefault="00075CFC">
      <w:pPr>
        <w:ind w:firstLine="420"/>
      </w:pPr>
    </w:p>
    <w:p w14:paraId="67805783" w14:textId="77777777" w:rsidR="00075CFC" w:rsidRDefault="00075CFC"/>
    <w:sectPr w:rsidR="00075C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u zidong">
    <w15:presenceInfo w15:providerId="Windows Live" w15:userId="0cbf887b33834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doNotDisplayPageBoundaries/>
  <w:embedSystemFonts/>
  <w:proofState w:spelling="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a1NDY0MLO0NLY0MzNT0lEKTi0uzszPAykwrAUAnUwt6iwAAAA="/>
  </w:docVars>
  <w:rsids>
    <w:rsidRoot w:val="14CC7C7C"/>
    <w:rsid w:val="00075CFC"/>
    <w:rsid w:val="00146299"/>
    <w:rsid w:val="002A26BB"/>
    <w:rsid w:val="00403277"/>
    <w:rsid w:val="00716D62"/>
    <w:rsid w:val="00733A7E"/>
    <w:rsid w:val="00736BC5"/>
    <w:rsid w:val="00865972"/>
    <w:rsid w:val="008E4A65"/>
    <w:rsid w:val="00952500"/>
    <w:rsid w:val="009B7C23"/>
    <w:rsid w:val="009D7CBF"/>
    <w:rsid w:val="009F494E"/>
    <w:rsid w:val="00A8381E"/>
    <w:rsid w:val="00B10A3C"/>
    <w:rsid w:val="00B20EE8"/>
    <w:rsid w:val="00B60C60"/>
    <w:rsid w:val="00BD7E20"/>
    <w:rsid w:val="00C65F3C"/>
    <w:rsid w:val="00CF5A25"/>
    <w:rsid w:val="00EA5540"/>
    <w:rsid w:val="00ED46C9"/>
    <w:rsid w:val="01071CAB"/>
    <w:rsid w:val="01106151"/>
    <w:rsid w:val="01313B09"/>
    <w:rsid w:val="014B6C57"/>
    <w:rsid w:val="017C5EA0"/>
    <w:rsid w:val="017F4132"/>
    <w:rsid w:val="018765DD"/>
    <w:rsid w:val="01A06E73"/>
    <w:rsid w:val="01D00695"/>
    <w:rsid w:val="01E14049"/>
    <w:rsid w:val="025F6900"/>
    <w:rsid w:val="02A95F93"/>
    <w:rsid w:val="02D55E10"/>
    <w:rsid w:val="02EB10B2"/>
    <w:rsid w:val="0396063A"/>
    <w:rsid w:val="03AC41B2"/>
    <w:rsid w:val="03D71BCA"/>
    <w:rsid w:val="03D931A3"/>
    <w:rsid w:val="03F31127"/>
    <w:rsid w:val="045229EB"/>
    <w:rsid w:val="04B80B06"/>
    <w:rsid w:val="04E83EB7"/>
    <w:rsid w:val="05886A46"/>
    <w:rsid w:val="05BD4B91"/>
    <w:rsid w:val="06316131"/>
    <w:rsid w:val="06410BC7"/>
    <w:rsid w:val="06411892"/>
    <w:rsid w:val="06495BFD"/>
    <w:rsid w:val="06D629B8"/>
    <w:rsid w:val="06D90E26"/>
    <w:rsid w:val="075204B8"/>
    <w:rsid w:val="07BF1DB5"/>
    <w:rsid w:val="08471AC7"/>
    <w:rsid w:val="08551869"/>
    <w:rsid w:val="086823C4"/>
    <w:rsid w:val="089A06D9"/>
    <w:rsid w:val="08AD4F66"/>
    <w:rsid w:val="0961351E"/>
    <w:rsid w:val="096361BE"/>
    <w:rsid w:val="099639DF"/>
    <w:rsid w:val="09A525D3"/>
    <w:rsid w:val="09AA07F0"/>
    <w:rsid w:val="09EF360F"/>
    <w:rsid w:val="0A98064C"/>
    <w:rsid w:val="0B4D287B"/>
    <w:rsid w:val="0B595348"/>
    <w:rsid w:val="0BC927E5"/>
    <w:rsid w:val="0BD960DF"/>
    <w:rsid w:val="0C467DD2"/>
    <w:rsid w:val="0D011DDF"/>
    <w:rsid w:val="0D2B14A6"/>
    <w:rsid w:val="0D396447"/>
    <w:rsid w:val="0D623C16"/>
    <w:rsid w:val="0D7F032C"/>
    <w:rsid w:val="0DF73E68"/>
    <w:rsid w:val="0E4012E8"/>
    <w:rsid w:val="0E620CCC"/>
    <w:rsid w:val="0E83681F"/>
    <w:rsid w:val="0EDD4C1A"/>
    <w:rsid w:val="0F047B61"/>
    <w:rsid w:val="0F141C1E"/>
    <w:rsid w:val="0F1843AB"/>
    <w:rsid w:val="0F3D07F7"/>
    <w:rsid w:val="0F4C2BA0"/>
    <w:rsid w:val="0F615BAE"/>
    <w:rsid w:val="0FCA53DF"/>
    <w:rsid w:val="0FCF72BE"/>
    <w:rsid w:val="0FE43324"/>
    <w:rsid w:val="101C7923"/>
    <w:rsid w:val="102262E5"/>
    <w:rsid w:val="10C608BC"/>
    <w:rsid w:val="10CA0DCD"/>
    <w:rsid w:val="111B4D35"/>
    <w:rsid w:val="112420B4"/>
    <w:rsid w:val="11367EDA"/>
    <w:rsid w:val="116F443C"/>
    <w:rsid w:val="119028AF"/>
    <w:rsid w:val="12064269"/>
    <w:rsid w:val="12272E17"/>
    <w:rsid w:val="124647AB"/>
    <w:rsid w:val="125450CA"/>
    <w:rsid w:val="12641A8E"/>
    <w:rsid w:val="12DC319C"/>
    <w:rsid w:val="13AD76ED"/>
    <w:rsid w:val="13CB4E41"/>
    <w:rsid w:val="13D12663"/>
    <w:rsid w:val="13EB1F9F"/>
    <w:rsid w:val="14076E4E"/>
    <w:rsid w:val="142C134A"/>
    <w:rsid w:val="142F73DE"/>
    <w:rsid w:val="143D4D7D"/>
    <w:rsid w:val="146F34A3"/>
    <w:rsid w:val="14937D46"/>
    <w:rsid w:val="14A01285"/>
    <w:rsid w:val="14CC7C7C"/>
    <w:rsid w:val="15391D74"/>
    <w:rsid w:val="15B260AB"/>
    <w:rsid w:val="15C50C2C"/>
    <w:rsid w:val="16194B1F"/>
    <w:rsid w:val="167155EC"/>
    <w:rsid w:val="16BD66B1"/>
    <w:rsid w:val="16D065A5"/>
    <w:rsid w:val="17116C2B"/>
    <w:rsid w:val="17197ED2"/>
    <w:rsid w:val="1789537A"/>
    <w:rsid w:val="17895FBF"/>
    <w:rsid w:val="18020BD7"/>
    <w:rsid w:val="180C6248"/>
    <w:rsid w:val="1825643E"/>
    <w:rsid w:val="18545C3E"/>
    <w:rsid w:val="18984257"/>
    <w:rsid w:val="18D344C7"/>
    <w:rsid w:val="19376CC5"/>
    <w:rsid w:val="19385A91"/>
    <w:rsid w:val="19C232CF"/>
    <w:rsid w:val="19C2711E"/>
    <w:rsid w:val="1A2A78AC"/>
    <w:rsid w:val="1A380DEA"/>
    <w:rsid w:val="1A6B166C"/>
    <w:rsid w:val="1B1A64F1"/>
    <w:rsid w:val="1B3C7A48"/>
    <w:rsid w:val="1B3D6E0C"/>
    <w:rsid w:val="1B844D6B"/>
    <w:rsid w:val="1BAB0709"/>
    <w:rsid w:val="1BB340DF"/>
    <w:rsid w:val="1BCD5FC4"/>
    <w:rsid w:val="1C012A3E"/>
    <w:rsid w:val="1C073816"/>
    <w:rsid w:val="1C3872D5"/>
    <w:rsid w:val="1C590087"/>
    <w:rsid w:val="1CCE1E28"/>
    <w:rsid w:val="1D4E46E4"/>
    <w:rsid w:val="1D6C6263"/>
    <w:rsid w:val="1DC243F7"/>
    <w:rsid w:val="1DFC78C1"/>
    <w:rsid w:val="1E4A2929"/>
    <w:rsid w:val="1E5D2161"/>
    <w:rsid w:val="1E6064C2"/>
    <w:rsid w:val="1E8C2E52"/>
    <w:rsid w:val="1E9F20C5"/>
    <w:rsid w:val="1EC841A6"/>
    <w:rsid w:val="1ED7721C"/>
    <w:rsid w:val="1F0A31EE"/>
    <w:rsid w:val="1F203EF7"/>
    <w:rsid w:val="1F6928AB"/>
    <w:rsid w:val="1F796AF8"/>
    <w:rsid w:val="1F9E02CC"/>
    <w:rsid w:val="20237919"/>
    <w:rsid w:val="20743727"/>
    <w:rsid w:val="207B37B7"/>
    <w:rsid w:val="208643C2"/>
    <w:rsid w:val="20C93B31"/>
    <w:rsid w:val="20E53028"/>
    <w:rsid w:val="20F2717C"/>
    <w:rsid w:val="21355546"/>
    <w:rsid w:val="21383151"/>
    <w:rsid w:val="21590A09"/>
    <w:rsid w:val="218674D8"/>
    <w:rsid w:val="220A4288"/>
    <w:rsid w:val="22B56A50"/>
    <w:rsid w:val="22B94DB8"/>
    <w:rsid w:val="22BC185F"/>
    <w:rsid w:val="22D04A60"/>
    <w:rsid w:val="23104F20"/>
    <w:rsid w:val="2329339B"/>
    <w:rsid w:val="2382628B"/>
    <w:rsid w:val="238E285D"/>
    <w:rsid w:val="23D9104B"/>
    <w:rsid w:val="23E04AA8"/>
    <w:rsid w:val="23FD56E2"/>
    <w:rsid w:val="242853CD"/>
    <w:rsid w:val="24426E0F"/>
    <w:rsid w:val="24846827"/>
    <w:rsid w:val="248B2927"/>
    <w:rsid w:val="248E3CE9"/>
    <w:rsid w:val="24A7601C"/>
    <w:rsid w:val="24DB0BB2"/>
    <w:rsid w:val="250A14EE"/>
    <w:rsid w:val="253939A4"/>
    <w:rsid w:val="254E7BA8"/>
    <w:rsid w:val="2565661E"/>
    <w:rsid w:val="259152F4"/>
    <w:rsid w:val="25BA5921"/>
    <w:rsid w:val="25CE0DA3"/>
    <w:rsid w:val="26286FAE"/>
    <w:rsid w:val="26297D24"/>
    <w:rsid w:val="264E19A0"/>
    <w:rsid w:val="266A7E74"/>
    <w:rsid w:val="26952465"/>
    <w:rsid w:val="26B11896"/>
    <w:rsid w:val="26CD6D22"/>
    <w:rsid w:val="26D92C16"/>
    <w:rsid w:val="26DF2F55"/>
    <w:rsid w:val="27036265"/>
    <w:rsid w:val="272670C2"/>
    <w:rsid w:val="27461CB6"/>
    <w:rsid w:val="276209CB"/>
    <w:rsid w:val="2767374F"/>
    <w:rsid w:val="276C4C57"/>
    <w:rsid w:val="27700DF6"/>
    <w:rsid w:val="27884A88"/>
    <w:rsid w:val="28096A72"/>
    <w:rsid w:val="280A6DC1"/>
    <w:rsid w:val="280D1E00"/>
    <w:rsid w:val="28120BA9"/>
    <w:rsid w:val="284164CB"/>
    <w:rsid w:val="286C39B8"/>
    <w:rsid w:val="28942AB6"/>
    <w:rsid w:val="28A24B01"/>
    <w:rsid w:val="28B03142"/>
    <w:rsid w:val="29A00386"/>
    <w:rsid w:val="29B90DAD"/>
    <w:rsid w:val="2A4E45EA"/>
    <w:rsid w:val="2AA77B1F"/>
    <w:rsid w:val="2AC1282C"/>
    <w:rsid w:val="2AF3543E"/>
    <w:rsid w:val="2B493F2E"/>
    <w:rsid w:val="2B842C9A"/>
    <w:rsid w:val="2BA26CF6"/>
    <w:rsid w:val="2BC40EA1"/>
    <w:rsid w:val="2BC61549"/>
    <w:rsid w:val="2BDA30EB"/>
    <w:rsid w:val="2BEC0976"/>
    <w:rsid w:val="2C353DFC"/>
    <w:rsid w:val="2C3C1AF7"/>
    <w:rsid w:val="2C425733"/>
    <w:rsid w:val="2C4D59FB"/>
    <w:rsid w:val="2CE013CC"/>
    <w:rsid w:val="2CF26E69"/>
    <w:rsid w:val="2CFC6CCE"/>
    <w:rsid w:val="2D276F93"/>
    <w:rsid w:val="2D2A0D43"/>
    <w:rsid w:val="2D4C2F8E"/>
    <w:rsid w:val="2D4F2803"/>
    <w:rsid w:val="2D6D7A2B"/>
    <w:rsid w:val="2D776230"/>
    <w:rsid w:val="2D783F7C"/>
    <w:rsid w:val="2D815155"/>
    <w:rsid w:val="2D8351DE"/>
    <w:rsid w:val="2DB27E26"/>
    <w:rsid w:val="2DD07305"/>
    <w:rsid w:val="2E346D0B"/>
    <w:rsid w:val="2E395939"/>
    <w:rsid w:val="2E3F4F81"/>
    <w:rsid w:val="2E9C3AEC"/>
    <w:rsid w:val="2F0179B6"/>
    <w:rsid w:val="2FE26982"/>
    <w:rsid w:val="302139EC"/>
    <w:rsid w:val="30751513"/>
    <w:rsid w:val="308D5D6C"/>
    <w:rsid w:val="308E5C12"/>
    <w:rsid w:val="30C27138"/>
    <w:rsid w:val="30F62E3E"/>
    <w:rsid w:val="312A7B63"/>
    <w:rsid w:val="314A2508"/>
    <w:rsid w:val="314C1E00"/>
    <w:rsid w:val="314E5DAF"/>
    <w:rsid w:val="3173080F"/>
    <w:rsid w:val="319F5D7F"/>
    <w:rsid w:val="31CE047D"/>
    <w:rsid w:val="31DD47A8"/>
    <w:rsid w:val="31F60829"/>
    <w:rsid w:val="32372D56"/>
    <w:rsid w:val="325C204E"/>
    <w:rsid w:val="327716B0"/>
    <w:rsid w:val="32CA09EC"/>
    <w:rsid w:val="32E005AD"/>
    <w:rsid w:val="33324060"/>
    <w:rsid w:val="337D1C07"/>
    <w:rsid w:val="33C6121E"/>
    <w:rsid w:val="340E272E"/>
    <w:rsid w:val="342B5835"/>
    <w:rsid w:val="344029C8"/>
    <w:rsid w:val="34490504"/>
    <w:rsid w:val="34AC27D1"/>
    <w:rsid w:val="35B1373B"/>
    <w:rsid w:val="35BB36EF"/>
    <w:rsid w:val="35E25E04"/>
    <w:rsid w:val="36113C83"/>
    <w:rsid w:val="36316DD2"/>
    <w:rsid w:val="36364A02"/>
    <w:rsid w:val="36610009"/>
    <w:rsid w:val="36684BC4"/>
    <w:rsid w:val="36914BE3"/>
    <w:rsid w:val="36A25474"/>
    <w:rsid w:val="36D527F4"/>
    <w:rsid w:val="370561DE"/>
    <w:rsid w:val="37472AF2"/>
    <w:rsid w:val="379920C2"/>
    <w:rsid w:val="37C677E3"/>
    <w:rsid w:val="380F607D"/>
    <w:rsid w:val="38155052"/>
    <w:rsid w:val="38261C7D"/>
    <w:rsid w:val="38545B52"/>
    <w:rsid w:val="38604847"/>
    <w:rsid w:val="38E0655B"/>
    <w:rsid w:val="38F863DE"/>
    <w:rsid w:val="39174376"/>
    <w:rsid w:val="393C179D"/>
    <w:rsid w:val="395D18A7"/>
    <w:rsid w:val="398469A8"/>
    <w:rsid w:val="39964277"/>
    <w:rsid w:val="39BF50D3"/>
    <w:rsid w:val="39E624AC"/>
    <w:rsid w:val="39E9196B"/>
    <w:rsid w:val="3A1B4783"/>
    <w:rsid w:val="3AE02758"/>
    <w:rsid w:val="3AFE6E2D"/>
    <w:rsid w:val="3B250666"/>
    <w:rsid w:val="3B4E4083"/>
    <w:rsid w:val="3BD12E72"/>
    <w:rsid w:val="3BF37991"/>
    <w:rsid w:val="3C00293B"/>
    <w:rsid w:val="3C161DB2"/>
    <w:rsid w:val="3C2457AD"/>
    <w:rsid w:val="3D022C06"/>
    <w:rsid w:val="3D2C61EE"/>
    <w:rsid w:val="3D2D18EF"/>
    <w:rsid w:val="3D4B7C44"/>
    <w:rsid w:val="3D57508C"/>
    <w:rsid w:val="3DCC0C28"/>
    <w:rsid w:val="3E160CD8"/>
    <w:rsid w:val="3E1E2F17"/>
    <w:rsid w:val="3E5F3918"/>
    <w:rsid w:val="3E676C9D"/>
    <w:rsid w:val="3E692C1A"/>
    <w:rsid w:val="3E813929"/>
    <w:rsid w:val="3ECF7747"/>
    <w:rsid w:val="3EF333AB"/>
    <w:rsid w:val="3F5E0B03"/>
    <w:rsid w:val="3F8574F6"/>
    <w:rsid w:val="40442B4D"/>
    <w:rsid w:val="405F64D2"/>
    <w:rsid w:val="406116FD"/>
    <w:rsid w:val="4078697B"/>
    <w:rsid w:val="40840E65"/>
    <w:rsid w:val="40951DA7"/>
    <w:rsid w:val="40C651B5"/>
    <w:rsid w:val="40DA37D2"/>
    <w:rsid w:val="40F95AB5"/>
    <w:rsid w:val="4139361D"/>
    <w:rsid w:val="414E21A1"/>
    <w:rsid w:val="417339B8"/>
    <w:rsid w:val="417B243D"/>
    <w:rsid w:val="419C13DC"/>
    <w:rsid w:val="41C914A0"/>
    <w:rsid w:val="41DA4780"/>
    <w:rsid w:val="41F20124"/>
    <w:rsid w:val="41FB4F53"/>
    <w:rsid w:val="4214525C"/>
    <w:rsid w:val="421630CF"/>
    <w:rsid w:val="42493A84"/>
    <w:rsid w:val="4257745A"/>
    <w:rsid w:val="429114A9"/>
    <w:rsid w:val="42950999"/>
    <w:rsid w:val="429911E1"/>
    <w:rsid w:val="429E079C"/>
    <w:rsid w:val="42ED7C4E"/>
    <w:rsid w:val="43326719"/>
    <w:rsid w:val="43380084"/>
    <w:rsid w:val="435568AF"/>
    <w:rsid w:val="435C6301"/>
    <w:rsid w:val="439063C0"/>
    <w:rsid w:val="439D7E63"/>
    <w:rsid w:val="43AE3554"/>
    <w:rsid w:val="43D05764"/>
    <w:rsid w:val="43F03F06"/>
    <w:rsid w:val="44465B19"/>
    <w:rsid w:val="444B55D0"/>
    <w:rsid w:val="444C09EC"/>
    <w:rsid w:val="44CC7C4C"/>
    <w:rsid w:val="44FD0704"/>
    <w:rsid w:val="451D50A1"/>
    <w:rsid w:val="45AE71B3"/>
    <w:rsid w:val="45ED6133"/>
    <w:rsid w:val="45FE640A"/>
    <w:rsid w:val="462D64B7"/>
    <w:rsid w:val="46C32706"/>
    <w:rsid w:val="46C34B93"/>
    <w:rsid w:val="46EA773B"/>
    <w:rsid w:val="47057BB5"/>
    <w:rsid w:val="47095D57"/>
    <w:rsid w:val="470A4556"/>
    <w:rsid w:val="47453C22"/>
    <w:rsid w:val="47CE44CC"/>
    <w:rsid w:val="483D5DE4"/>
    <w:rsid w:val="483E57E0"/>
    <w:rsid w:val="48721895"/>
    <w:rsid w:val="487A62D6"/>
    <w:rsid w:val="48A47EEF"/>
    <w:rsid w:val="48D35EB4"/>
    <w:rsid w:val="48EE7C6C"/>
    <w:rsid w:val="496072AB"/>
    <w:rsid w:val="49810EE0"/>
    <w:rsid w:val="49904D45"/>
    <w:rsid w:val="49C01B8C"/>
    <w:rsid w:val="49E32FFA"/>
    <w:rsid w:val="49F5340A"/>
    <w:rsid w:val="4AAE6DDA"/>
    <w:rsid w:val="4AB5797D"/>
    <w:rsid w:val="4AC47034"/>
    <w:rsid w:val="4AD02354"/>
    <w:rsid w:val="4B3B2018"/>
    <w:rsid w:val="4B3C1AA7"/>
    <w:rsid w:val="4BC34243"/>
    <w:rsid w:val="4BD647E4"/>
    <w:rsid w:val="4BE256F2"/>
    <w:rsid w:val="4BF03440"/>
    <w:rsid w:val="4C0E21AE"/>
    <w:rsid w:val="4C1D0425"/>
    <w:rsid w:val="4C250A4B"/>
    <w:rsid w:val="4C527575"/>
    <w:rsid w:val="4C7001B5"/>
    <w:rsid w:val="4C9629BC"/>
    <w:rsid w:val="4CDF0459"/>
    <w:rsid w:val="4CE30666"/>
    <w:rsid w:val="4D533E6E"/>
    <w:rsid w:val="4D7E1708"/>
    <w:rsid w:val="4D885942"/>
    <w:rsid w:val="4D8920C4"/>
    <w:rsid w:val="4DAD56A5"/>
    <w:rsid w:val="4DB73221"/>
    <w:rsid w:val="4DF3279F"/>
    <w:rsid w:val="4E072815"/>
    <w:rsid w:val="4E5711B3"/>
    <w:rsid w:val="4E8F105B"/>
    <w:rsid w:val="4EF27EF1"/>
    <w:rsid w:val="4EFE532E"/>
    <w:rsid w:val="4F4E1963"/>
    <w:rsid w:val="4F8D6820"/>
    <w:rsid w:val="4FAA40C1"/>
    <w:rsid w:val="4FD3600F"/>
    <w:rsid w:val="4FE0059C"/>
    <w:rsid w:val="4FF11321"/>
    <w:rsid w:val="4FFB1086"/>
    <w:rsid w:val="50894A55"/>
    <w:rsid w:val="50A34FC9"/>
    <w:rsid w:val="50B119F8"/>
    <w:rsid w:val="50DA61E0"/>
    <w:rsid w:val="510D5774"/>
    <w:rsid w:val="515F7206"/>
    <w:rsid w:val="516D2A20"/>
    <w:rsid w:val="517F3B90"/>
    <w:rsid w:val="51A845DA"/>
    <w:rsid w:val="521B7326"/>
    <w:rsid w:val="526F4E8C"/>
    <w:rsid w:val="529212D2"/>
    <w:rsid w:val="529406A1"/>
    <w:rsid w:val="52A855A4"/>
    <w:rsid w:val="53064DA3"/>
    <w:rsid w:val="531F0755"/>
    <w:rsid w:val="53991977"/>
    <w:rsid w:val="53D24D6C"/>
    <w:rsid w:val="540A3773"/>
    <w:rsid w:val="542313FA"/>
    <w:rsid w:val="54353B5C"/>
    <w:rsid w:val="5439721C"/>
    <w:rsid w:val="544044DF"/>
    <w:rsid w:val="54652B2B"/>
    <w:rsid w:val="54EE45BD"/>
    <w:rsid w:val="55A24C9A"/>
    <w:rsid w:val="55E10A54"/>
    <w:rsid w:val="55FF7E2F"/>
    <w:rsid w:val="560C28AA"/>
    <w:rsid w:val="560C6FEC"/>
    <w:rsid w:val="56486F3E"/>
    <w:rsid w:val="565D6F73"/>
    <w:rsid w:val="567F42F0"/>
    <w:rsid w:val="56831CEC"/>
    <w:rsid w:val="56B905A7"/>
    <w:rsid w:val="573E5D6F"/>
    <w:rsid w:val="574F59EB"/>
    <w:rsid w:val="5753014F"/>
    <w:rsid w:val="579B4565"/>
    <w:rsid w:val="57AC2B12"/>
    <w:rsid w:val="57FB127E"/>
    <w:rsid w:val="58040A3F"/>
    <w:rsid w:val="580F639C"/>
    <w:rsid w:val="58245760"/>
    <w:rsid w:val="58753265"/>
    <w:rsid w:val="587A5194"/>
    <w:rsid w:val="59261DC4"/>
    <w:rsid w:val="59437C20"/>
    <w:rsid w:val="594F57C5"/>
    <w:rsid w:val="596176CC"/>
    <w:rsid w:val="59B02840"/>
    <w:rsid w:val="59B25003"/>
    <w:rsid w:val="59CC7A1A"/>
    <w:rsid w:val="59CF4D1A"/>
    <w:rsid w:val="59EC4975"/>
    <w:rsid w:val="59F23D14"/>
    <w:rsid w:val="5AC50726"/>
    <w:rsid w:val="5ADB686B"/>
    <w:rsid w:val="5AE9376E"/>
    <w:rsid w:val="5B1D525E"/>
    <w:rsid w:val="5B2011BD"/>
    <w:rsid w:val="5B205537"/>
    <w:rsid w:val="5B406DE4"/>
    <w:rsid w:val="5B973F4B"/>
    <w:rsid w:val="5BBD23BF"/>
    <w:rsid w:val="5BF42AA6"/>
    <w:rsid w:val="5C5C33E7"/>
    <w:rsid w:val="5C900B95"/>
    <w:rsid w:val="5CEB61BD"/>
    <w:rsid w:val="5D1F7B8E"/>
    <w:rsid w:val="5D2C64A5"/>
    <w:rsid w:val="5D596A28"/>
    <w:rsid w:val="5DA91B32"/>
    <w:rsid w:val="5DD025B4"/>
    <w:rsid w:val="5DD0482A"/>
    <w:rsid w:val="5DEA5862"/>
    <w:rsid w:val="5DF53918"/>
    <w:rsid w:val="5E274420"/>
    <w:rsid w:val="5E411B28"/>
    <w:rsid w:val="5E43559B"/>
    <w:rsid w:val="5E616888"/>
    <w:rsid w:val="5E722688"/>
    <w:rsid w:val="5E764EB5"/>
    <w:rsid w:val="5EDA4609"/>
    <w:rsid w:val="5F206DD0"/>
    <w:rsid w:val="5F74178D"/>
    <w:rsid w:val="5F8F6428"/>
    <w:rsid w:val="5FA229C7"/>
    <w:rsid w:val="5FBE25A6"/>
    <w:rsid w:val="5FEC0E6B"/>
    <w:rsid w:val="602D1B8B"/>
    <w:rsid w:val="604314FF"/>
    <w:rsid w:val="606B09F7"/>
    <w:rsid w:val="60B64A6F"/>
    <w:rsid w:val="60D123B4"/>
    <w:rsid w:val="611A52D2"/>
    <w:rsid w:val="61244227"/>
    <w:rsid w:val="61F571B4"/>
    <w:rsid w:val="62376755"/>
    <w:rsid w:val="62474861"/>
    <w:rsid w:val="62665165"/>
    <w:rsid w:val="62923DB3"/>
    <w:rsid w:val="62FF17ED"/>
    <w:rsid w:val="63113D41"/>
    <w:rsid w:val="63A01C6B"/>
    <w:rsid w:val="63DB6386"/>
    <w:rsid w:val="642164DB"/>
    <w:rsid w:val="6464283F"/>
    <w:rsid w:val="64706046"/>
    <w:rsid w:val="64C03735"/>
    <w:rsid w:val="650864AC"/>
    <w:rsid w:val="65086ACF"/>
    <w:rsid w:val="652426A7"/>
    <w:rsid w:val="652724AB"/>
    <w:rsid w:val="654B5B75"/>
    <w:rsid w:val="65CB70A2"/>
    <w:rsid w:val="65D70ABC"/>
    <w:rsid w:val="65F8780C"/>
    <w:rsid w:val="65FA73CC"/>
    <w:rsid w:val="661A5408"/>
    <w:rsid w:val="66357FB0"/>
    <w:rsid w:val="664F719E"/>
    <w:rsid w:val="66637869"/>
    <w:rsid w:val="66C35553"/>
    <w:rsid w:val="670405C1"/>
    <w:rsid w:val="67383D04"/>
    <w:rsid w:val="673F79EA"/>
    <w:rsid w:val="67570024"/>
    <w:rsid w:val="677408CB"/>
    <w:rsid w:val="68292A09"/>
    <w:rsid w:val="68CC3200"/>
    <w:rsid w:val="68F94201"/>
    <w:rsid w:val="69196523"/>
    <w:rsid w:val="69361D4A"/>
    <w:rsid w:val="69615AEF"/>
    <w:rsid w:val="69A56766"/>
    <w:rsid w:val="69C33EDD"/>
    <w:rsid w:val="6A322EFB"/>
    <w:rsid w:val="6A3E776E"/>
    <w:rsid w:val="6A952332"/>
    <w:rsid w:val="6AE377DC"/>
    <w:rsid w:val="6AFC4001"/>
    <w:rsid w:val="6B0E53AE"/>
    <w:rsid w:val="6B230316"/>
    <w:rsid w:val="6B3E6397"/>
    <w:rsid w:val="6B473D02"/>
    <w:rsid w:val="6B9E5D66"/>
    <w:rsid w:val="6BC533FD"/>
    <w:rsid w:val="6BCD7471"/>
    <w:rsid w:val="6BEC2C10"/>
    <w:rsid w:val="6BF265C7"/>
    <w:rsid w:val="6BFF754F"/>
    <w:rsid w:val="6C30748B"/>
    <w:rsid w:val="6C5D30F1"/>
    <w:rsid w:val="6D611F6B"/>
    <w:rsid w:val="6D697F4E"/>
    <w:rsid w:val="6D6E71A5"/>
    <w:rsid w:val="6DA3182A"/>
    <w:rsid w:val="6DB11857"/>
    <w:rsid w:val="6DF83124"/>
    <w:rsid w:val="6E1227AE"/>
    <w:rsid w:val="6E1E7F59"/>
    <w:rsid w:val="6E4F6C20"/>
    <w:rsid w:val="6E840F3A"/>
    <w:rsid w:val="6EC75F26"/>
    <w:rsid w:val="6EF67594"/>
    <w:rsid w:val="6F0041A9"/>
    <w:rsid w:val="6F0E3F4B"/>
    <w:rsid w:val="6F23556D"/>
    <w:rsid w:val="6F244564"/>
    <w:rsid w:val="6F2E298F"/>
    <w:rsid w:val="6F817B3E"/>
    <w:rsid w:val="6FA660AE"/>
    <w:rsid w:val="6FEB22A1"/>
    <w:rsid w:val="70630DD2"/>
    <w:rsid w:val="70AE65CD"/>
    <w:rsid w:val="70B86407"/>
    <w:rsid w:val="70D34FAF"/>
    <w:rsid w:val="70DE7C8F"/>
    <w:rsid w:val="70FD4624"/>
    <w:rsid w:val="71400E26"/>
    <w:rsid w:val="71414AA9"/>
    <w:rsid w:val="715E502C"/>
    <w:rsid w:val="71625132"/>
    <w:rsid w:val="71B62480"/>
    <w:rsid w:val="71CF78D7"/>
    <w:rsid w:val="72082BE7"/>
    <w:rsid w:val="723D1611"/>
    <w:rsid w:val="72922978"/>
    <w:rsid w:val="729C1DC2"/>
    <w:rsid w:val="72D37B70"/>
    <w:rsid w:val="72EE6846"/>
    <w:rsid w:val="7338375A"/>
    <w:rsid w:val="73452C5F"/>
    <w:rsid w:val="738811E6"/>
    <w:rsid w:val="73A1418B"/>
    <w:rsid w:val="73AD59B3"/>
    <w:rsid w:val="73CD2FBE"/>
    <w:rsid w:val="73D67B8E"/>
    <w:rsid w:val="73FE4E12"/>
    <w:rsid w:val="74D10D0E"/>
    <w:rsid w:val="75212C7F"/>
    <w:rsid w:val="75300203"/>
    <w:rsid w:val="75653D00"/>
    <w:rsid w:val="758E37AC"/>
    <w:rsid w:val="75C8657A"/>
    <w:rsid w:val="75D10009"/>
    <w:rsid w:val="76163FAC"/>
    <w:rsid w:val="76465337"/>
    <w:rsid w:val="767566B5"/>
    <w:rsid w:val="76760D06"/>
    <w:rsid w:val="768A0E81"/>
    <w:rsid w:val="76CA36DD"/>
    <w:rsid w:val="76D47CBA"/>
    <w:rsid w:val="76D9297D"/>
    <w:rsid w:val="76F33562"/>
    <w:rsid w:val="76F90463"/>
    <w:rsid w:val="77011753"/>
    <w:rsid w:val="7715039D"/>
    <w:rsid w:val="771E19DB"/>
    <w:rsid w:val="773C6213"/>
    <w:rsid w:val="77A80F42"/>
    <w:rsid w:val="77C35664"/>
    <w:rsid w:val="77C35D8C"/>
    <w:rsid w:val="77DD225B"/>
    <w:rsid w:val="78156E73"/>
    <w:rsid w:val="781E6B87"/>
    <w:rsid w:val="7823105A"/>
    <w:rsid w:val="78284702"/>
    <w:rsid w:val="78766C43"/>
    <w:rsid w:val="788B2E28"/>
    <w:rsid w:val="78A34091"/>
    <w:rsid w:val="78EA2E35"/>
    <w:rsid w:val="791008A7"/>
    <w:rsid w:val="7922275D"/>
    <w:rsid w:val="79284B44"/>
    <w:rsid w:val="79937223"/>
    <w:rsid w:val="799B74ED"/>
    <w:rsid w:val="79FB16CC"/>
    <w:rsid w:val="7A6F4377"/>
    <w:rsid w:val="7A880267"/>
    <w:rsid w:val="7A974F46"/>
    <w:rsid w:val="7AB77A0F"/>
    <w:rsid w:val="7ADA5527"/>
    <w:rsid w:val="7AFD613A"/>
    <w:rsid w:val="7B3A093B"/>
    <w:rsid w:val="7B412614"/>
    <w:rsid w:val="7B8155AE"/>
    <w:rsid w:val="7B8669DE"/>
    <w:rsid w:val="7B8C2EB1"/>
    <w:rsid w:val="7BC56D00"/>
    <w:rsid w:val="7BC778F6"/>
    <w:rsid w:val="7BD97761"/>
    <w:rsid w:val="7BFD14B2"/>
    <w:rsid w:val="7C4A5993"/>
    <w:rsid w:val="7C553BB0"/>
    <w:rsid w:val="7CB83785"/>
    <w:rsid w:val="7CBA17DA"/>
    <w:rsid w:val="7CFB3971"/>
    <w:rsid w:val="7D0D522F"/>
    <w:rsid w:val="7D187CE0"/>
    <w:rsid w:val="7D21341A"/>
    <w:rsid w:val="7D346D46"/>
    <w:rsid w:val="7D6067DF"/>
    <w:rsid w:val="7D787F6A"/>
    <w:rsid w:val="7DBF7DA2"/>
    <w:rsid w:val="7DCD066D"/>
    <w:rsid w:val="7DD872AE"/>
    <w:rsid w:val="7DFA3E93"/>
    <w:rsid w:val="7E0221A3"/>
    <w:rsid w:val="7E246785"/>
    <w:rsid w:val="7E44015E"/>
    <w:rsid w:val="7E7330F1"/>
    <w:rsid w:val="7E927D1F"/>
    <w:rsid w:val="7E936313"/>
    <w:rsid w:val="7F03632A"/>
    <w:rsid w:val="7F2D3ED4"/>
    <w:rsid w:val="7F441B7D"/>
    <w:rsid w:val="7F4D6499"/>
    <w:rsid w:val="7F4F4D8A"/>
    <w:rsid w:val="7F921C8C"/>
    <w:rsid w:val="7F9577E2"/>
    <w:rsid w:val="7F996C81"/>
    <w:rsid w:val="7FDC2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8FE71B"/>
  <w15:docId w15:val="{AA15FCC8-08FA-4995-AE9D-EDAC3A527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Users/haoyi/AppData/Local/youdao/dict/Application/8.9.4.0/resultui/html/index.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Users/haoyi/AppData/Local/youdao/dict/Application/8.9.4.0/resultui/html/index.html" TargetMode="External"/><Relationship Id="rId5" Type="http://schemas.openxmlformats.org/officeDocument/2006/relationships/hyperlink" Target="C:/Users/haoyi/AppData/Local/youdao/dict/Application/8.9.4.0/resultui/html/index.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4</Pages>
  <Words>1273</Words>
  <Characters>7258</Characters>
  <Application>Microsoft Office Word</Application>
  <DocSecurity>0</DocSecurity>
  <Lines>60</Lines>
  <Paragraphs>17</Paragraphs>
  <ScaleCrop>false</ScaleCrop>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墨中白</dc:creator>
  <cp:lastModifiedBy>du zidong</cp:lastModifiedBy>
  <cp:revision>13</cp:revision>
  <dcterms:created xsi:type="dcterms:W3CDTF">2020-08-31T12:58:00Z</dcterms:created>
  <dcterms:modified xsi:type="dcterms:W3CDTF">2020-09-03T12:37:00Z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